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192B" w:rsidRDefault="00D12D22" w:rsidP="00D12D22">
      <w:pPr>
        <w:pStyle w:val="Title"/>
      </w:pPr>
      <w:r>
        <w:t xml:space="preserve">Vai </w:t>
      </w:r>
      <w:r w:rsidR="00172E89">
        <w:t xml:space="preserve">Latvijā </w:t>
      </w:r>
      <w:r>
        <w:t>neko neražo?</w:t>
      </w:r>
    </w:p>
    <w:p w:rsidR="00D12D22" w:rsidRPr="00D12D22" w:rsidRDefault="00D12D22" w:rsidP="00A476EC">
      <w:pPr>
        <w:pStyle w:val="Heading1"/>
      </w:pPr>
      <w:r w:rsidRPr="00D12D22">
        <w:t>Situācijas ana</w:t>
      </w:r>
      <w:r w:rsidR="00F606E6">
        <w:softHyphen/>
      </w:r>
      <w:r w:rsidRPr="00D12D22">
        <w:t>līze</w:t>
      </w:r>
    </w:p>
    <w:p w:rsidR="000E7B8C" w:rsidRDefault="000E7B8C" w:rsidP="00BC7B2E">
      <w:r>
        <w:t xml:space="preserve">Sarunās ar iedzīvotājiem bieži vien var dzirdēt izteikumu “Latvijā neko neražo”. Līdzīgus viedokļus pauž komentētāji </w:t>
      </w:r>
      <w:r w:rsidR="00F22F33">
        <w:t xml:space="preserve">dažādās </w:t>
      </w:r>
      <w:r>
        <w:t xml:space="preserve">tīmekļa </w:t>
      </w:r>
      <w:r w:rsidR="00F22F33">
        <w:t>vietnēs</w:t>
      </w:r>
      <w:r>
        <w:t>.</w:t>
      </w:r>
      <w:r w:rsidR="00F22F33">
        <w:t xml:space="preserve"> Bieži tiek pieminēti likvidētie lielie uzņēmumi VEF, RAF, Liepājas Metalurgs u.c.</w:t>
      </w:r>
      <w:r w:rsidR="00172E89">
        <w:t xml:space="preserve"> Ir jāpiekrīt, ka lielie uzņēmumi tiešām šobrīd ir likvidēti, bet to vietā strādā</w:t>
      </w:r>
      <w:r w:rsidR="00B7523B">
        <w:br/>
      </w:r>
      <w:r w:rsidR="00172E89">
        <w:t xml:space="preserve">daudzi mazi un eksportspējīgi uzņēmumi. </w:t>
      </w:r>
      <w:r w:rsidR="00284750">
        <w:t>L</w:t>
      </w:r>
      <w:r w:rsidR="00D425E9">
        <w:t>iela daļa uzņēmumu šobrīd ražo virtuālas preces (programmatūru). Tie uzņēmumi, kas pārsvarā preces eksportē nereklamējas vie</w:t>
      </w:r>
      <w:r w:rsidR="00DD03D0">
        <w:t xml:space="preserve">tējā tirgū, tādēļ par viņiem dzirdam maz un rodas </w:t>
      </w:r>
      <w:r w:rsidR="00BC7B2E">
        <w:t>iespaids, ka Latvijā neko neražo</w:t>
      </w:r>
      <w:r w:rsidR="00D425E9">
        <w:t>.</w:t>
      </w:r>
    </w:p>
    <w:p w:rsidR="00BC7B2E" w:rsidRDefault="00BC7B2E" w:rsidP="00BC7B2E">
      <w:r>
        <w:t xml:space="preserve">Apskatot Centrālās statistikas pārvaldes datubāzes un iepazīstoties ar uzņēmumiem, jāsecina, ka Latvijā </w:t>
      </w:r>
      <w:r w:rsidR="00347F0D">
        <w:t>ražošana ir. Vienīgi šobrīd tiek pielietots cits ražošanas modelis – lielo uzņēmumu vietā ir daudzi mazāki un modernāki uzņēmumi. Tiek ražotas, farmācijas preces, kosmētika, programmatūra un</w:t>
      </w:r>
      <w:r w:rsidR="00B7523B">
        <w:br/>
      </w:r>
      <w:r w:rsidR="00347F0D">
        <w:t xml:space="preserve">elektronika, </w:t>
      </w:r>
      <w:r w:rsidR="0097272C">
        <w:t>būvniecības preces</w:t>
      </w:r>
      <w:r w:rsidR="00362BBF">
        <w:t>, kokrūpniecība, poligrāfija, ķīmiskā rūpniecība, plastmasas izstrādājumu ražošana</w:t>
      </w:r>
      <w:r w:rsidR="0097272C">
        <w:t>, u.c.</w:t>
      </w:r>
      <w:r w:rsidR="00347F0D">
        <w:t xml:space="preserve"> Nedrīkst aizmirst arī pārtikas ražošanu!</w:t>
      </w:r>
    </w:p>
    <w:p w:rsidR="002A1F18" w:rsidRPr="002A1F18" w:rsidRDefault="00362BBF" w:rsidP="002A1F18">
      <w:r>
        <w:t xml:space="preserve">Valsts </w:t>
      </w:r>
      <w:r w:rsidRPr="00362BBF">
        <w:t xml:space="preserve">Latvijas Investīciju un attīstības aģentūra </w:t>
      </w:r>
      <w:r w:rsidR="00654553" w:rsidRPr="00B51CFB">
        <w:rPr>
          <w:noProof/>
          <w:lang w:eastAsia="lv-LV"/>
        </w:rPr>
        <w:drawing>
          <wp:inline distT="0" distB="0" distL="0" distR="0" wp14:anchorId="44820C91" wp14:editId="4C28E8DF">
            <wp:extent cx="1143000" cy="1028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2258" t="25161" r="10322" b="5161"/>
                    <a:stretch/>
                  </pic:blipFill>
                  <pic:spPr bwMode="auto">
                    <a:xfrm>
                      <a:off x="0" y="0"/>
                      <a:ext cx="1143000" cy="1028700"/>
                    </a:xfrm>
                    <a:prstGeom prst="rect">
                      <a:avLst/>
                    </a:prstGeom>
                    <a:ln>
                      <a:noFill/>
                    </a:ln>
                    <a:extLst>
                      <a:ext uri="{53640926-AAD7-44D8-BBD7-CCE9431645EC}">
                        <a14:shadowObscured xmlns:a14="http://schemas.microsoft.com/office/drawing/2010/main"/>
                      </a:ext>
                    </a:extLst>
                  </pic:spPr>
                </pic:pic>
              </a:graphicData>
            </a:graphic>
          </wp:inline>
        </w:drawing>
      </w:r>
      <w:r w:rsidR="00802C23" w:rsidRPr="00362BBF">
        <w:t xml:space="preserve"> </w:t>
      </w:r>
      <w:r w:rsidRPr="00362BBF">
        <w:t>(LIAA)</w:t>
      </w:r>
      <w:r>
        <w:t xml:space="preserve"> palīdz uzņēmējiem </w:t>
      </w:r>
      <w:r w:rsidR="002A1F18">
        <w:t>celt uzņēmumu konku</w:t>
      </w:r>
      <w:r w:rsidR="0080179B">
        <w:t>rētspēju un atrast noieta tirgu</w:t>
      </w:r>
      <w:r w:rsidR="002A1F18">
        <w:t xml:space="preserve"> ārvalstīs. Tās galvenās darbības sfēra ir a</w:t>
      </w:r>
      <w:r w:rsidR="002A1F18" w:rsidRPr="002A1F18">
        <w:t>tbalsts uzņēmējdarbības uzsākšanai</w:t>
      </w:r>
      <w:r w:rsidR="002A1F18">
        <w:t xml:space="preserve">, </w:t>
      </w:r>
      <w:r w:rsidR="002A1F18" w:rsidRPr="002A1F18">
        <w:t>Eiropas Savienības fondi</w:t>
      </w:r>
      <w:r w:rsidR="006A3186">
        <w:fldChar w:fldCharType="begin"/>
      </w:r>
      <w:r w:rsidR="006A3186">
        <w:instrText xml:space="preserve"> XE "</w:instrText>
      </w:r>
      <w:r w:rsidR="006A3186" w:rsidRPr="003378E7">
        <w:instrText>Eiropas Savienības fondi</w:instrText>
      </w:r>
      <w:r w:rsidR="006A3186">
        <w:instrText xml:space="preserve">" </w:instrText>
      </w:r>
      <w:r w:rsidR="006A3186">
        <w:fldChar w:fldCharType="end"/>
      </w:r>
      <w:r w:rsidR="002A1F18">
        <w:t xml:space="preserve">, </w:t>
      </w:r>
      <w:r w:rsidR="002A1F18" w:rsidRPr="002A1F18">
        <w:t>Norvēģijas finanšu instrument</w:t>
      </w:r>
      <w:r w:rsidR="0080179B">
        <w:t>i</w:t>
      </w:r>
      <w:r w:rsidR="002A1F18">
        <w:t xml:space="preserve">, </w:t>
      </w:r>
      <w:r w:rsidR="002A1F18" w:rsidRPr="002A1F18">
        <w:t>Eiropas Biznesa atbalsta tīkls</w:t>
      </w:r>
      <w:r w:rsidR="002A1F18">
        <w:t>, ā</w:t>
      </w:r>
      <w:r w:rsidR="002A1F18" w:rsidRPr="002A1F18">
        <w:t>rējais mārketings</w:t>
      </w:r>
      <w:r w:rsidR="00677376">
        <w:rPr>
          <w:rStyle w:val="FootnoteReference"/>
        </w:rPr>
        <w:footnoteReference w:id="1"/>
      </w:r>
      <w:r w:rsidR="002A1F18">
        <w:t>.</w:t>
      </w:r>
      <w:r w:rsidR="00A16204">
        <w:t xml:space="preserve"> Aģentūra piedāvā ā</w:t>
      </w:r>
      <w:r w:rsidR="00A16204" w:rsidRPr="00A16204">
        <w:t>rējās tirdzniecības semināru organizēšana Latvijā</w:t>
      </w:r>
      <w:r w:rsidR="00A16204">
        <w:t>,</w:t>
      </w:r>
      <w:r w:rsidR="00B7523B">
        <w:t xml:space="preserve"> </w:t>
      </w:r>
      <w:r w:rsidR="00A16204">
        <w:t>ā</w:t>
      </w:r>
      <w:r w:rsidR="00A16204" w:rsidRPr="00A16204">
        <w:t>rvalstu kompāniju bizn</w:t>
      </w:r>
      <w:r w:rsidR="005E1253">
        <w:t>esa sadarbības piedāvājumu/</w:t>
      </w:r>
      <w:r w:rsidR="00A16204" w:rsidRPr="00A16204">
        <w:t>pieprasījumu izplatīšana Latvijā</w:t>
      </w:r>
      <w:r w:rsidR="00A16204">
        <w:t>, b</w:t>
      </w:r>
      <w:r w:rsidR="00A16204" w:rsidRPr="00A16204">
        <w:t>iznesa kontaktu dibināšan</w:t>
      </w:r>
      <w:r w:rsidR="0080179B">
        <w:t>u</w:t>
      </w:r>
      <w:r w:rsidR="00A16204" w:rsidRPr="00A16204">
        <w:t xml:space="preserve"> Latvijas komersantiem ārvalstīs</w:t>
      </w:r>
      <w:r w:rsidR="00A16204">
        <w:t>, e</w:t>
      </w:r>
      <w:r w:rsidR="00A16204" w:rsidRPr="00A16204">
        <w:t>ksporta semināru organizēšan</w:t>
      </w:r>
      <w:r w:rsidR="0080179B">
        <w:t>u</w:t>
      </w:r>
      <w:r w:rsidR="00A16204" w:rsidRPr="00A16204">
        <w:t xml:space="preserve"> Latvijā</w:t>
      </w:r>
      <w:r w:rsidR="00A16204">
        <w:t xml:space="preserve">, </w:t>
      </w:r>
      <w:r w:rsidR="00677376">
        <w:t>i</w:t>
      </w:r>
      <w:r w:rsidR="00677376" w:rsidRPr="00A16204">
        <w:t>nformācijas</w:t>
      </w:r>
      <w:r w:rsidR="00A16204" w:rsidRPr="00A16204">
        <w:t xml:space="preserve"> sniegšan</w:t>
      </w:r>
      <w:r w:rsidR="0080179B">
        <w:t>u</w:t>
      </w:r>
      <w:r w:rsidR="00A16204" w:rsidRPr="00A16204">
        <w:t xml:space="preserve"> par pieejamo Valsts un Eiropas Savienības atbalstu uzņēmējdarbības un inovācijas attīstībai</w:t>
      </w:r>
      <w:r w:rsidR="00A16204">
        <w:t xml:space="preserve"> u.c. pakalpojumus</w:t>
      </w:r>
      <w:r w:rsidR="00677376">
        <w:rPr>
          <w:rStyle w:val="FootnoteReference"/>
        </w:rPr>
        <w:footnoteReference w:id="2"/>
      </w:r>
      <w:r w:rsidR="00A16204">
        <w:t>.</w:t>
      </w:r>
    </w:p>
    <w:p w:rsidR="00D12D22" w:rsidRDefault="00D42EEB" w:rsidP="00D42EEB">
      <w:pPr>
        <w:pStyle w:val="Heading1"/>
      </w:pPr>
      <w:r>
        <w:t>LIAA pakalpojumi eksportē</w:t>
      </w:r>
      <w:r w:rsidR="00E61FEA">
        <w:softHyphen/>
      </w:r>
      <w:r>
        <w:t>tājiem</w:t>
      </w:r>
    </w:p>
    <w:p w:rsidR="000177CF" w:rsidRDefault="000177CF" w:rsidP="000177CF">
      <w:pPr>
        <w:pStyle w:val="Heading2"/>
      </w:pPr>
      <w:r w:rsidRPr="00A54AF5">
        <w:rPr>
          <w:spacing w:val="8"/>
          <w:sz w:val="27"/>
          <w:szCs w:val="27"/>
        </w:rPr>
        <w:t>Tirdzniecības veicināšana</w:t>
      </w:r>
      <w:r>
        <w:rPr>
          <w:rStyle w:val="FootnoteReference"/>
        </w:rPr>
        <w:footnoteReference w:id="3"/>
      </w:r>
    </w:p>
    <w:p w:rsidR="00D42EEB" w:rsidRDefault="00D42EEB" w:rsidP="00D42EEB">
      <w:r>
        <w:t>LIAA</w:t>
      </w:r>
      <w:r w:rsidR="006A3186">
        <w:fldChar w:fldCharType="begin"/>
      </w:r>
      <w:r w:rsidR="006A3186">
        <w:instrText xml:space="preserve"> XE "</w:instrText>
      </w:r>
      <w:r w:rsidR="006A3186" w:rsidRPr="00147046">
        <w:instrText>LIAA</w:instrText>
      </w:r>
      <w:r w:rsidR="006A3186">
        <w:instrText xml:space="preserve">" </w:instrText>
      </w:r>
      <w:r w:rsidR="006A3186">
        <w:fldChar w:fldCharType="end"/>
      </w:r>
      <w:r>
        <w:t xml:space="preserve"> nodrošina ārējās tirdzniecības veicināšanas un ārvalstu investīciju piesaistes pasākumus:</w:t>
      </w:r>
    </w:p>
    <w:p w:rsidR="00D42EEB" w:rsidRDefault="00D42EEB" w:rsidP="004F2586">
      <w:pPr>
        <w:pStyle w:val="ListParagraph"/>
        <w:numPr>
          <w:ilvl w:val="0"/>
          <w:numId w:val="16"/>
        </w:numPr>
      </w:pPr>
      <w:r>
        <w:t>sniedz informāciju un konsultācijas par ārvalstu tirgiem, palīdz atrast sadarbības partnerus, gatavo Latvijas produktu mārketinga kampaņas;</w:t>
      </w:r>
    </w:p>
    <w:p w:rsidR="00D42EEB" w:rsidRDefault="00D42EEB" w:rsidP="00D42EEB">
      <w:pPr>
        <w:pStyle w:val="ListParagraph"/>
        <w:numPr>
          <w:ilvl w:val="0"/>
          <w:numId w:val="16"/>
        </w:numPr>
      </w:pPr>
      <w:r>
        <w:t>organizē seminārus, tirdzniecības misi</w:t>
      </w:r>
      <w:r w:rsidR="0080179B">
        <w:t xml:space="preserve">jas, valsts vizītes </w:t>
      </w:r>
      <w:proofErr w:type="spellStart"/>
      <w:r w:rsidR="0080179B">
        <w:t>kontaktbiržā</w:t>
      </w:r>
      <w:r>
        <w:t>s</w:t>
      </w:r>
      <w:proofErr w:type="spellEnd"/>
      <w:r>
        <w:t>, individuālas vizītes un nacionālos stendus;</w:t>
      </w:r>
    </w:p>
    <w:p w:rsidR="00D42EEB" w:rsidRDefault="0080179B" w:rsidP="00D42EEB">
      <w:pPr>
        <w:pStyle w:val="ListParagraph"/>
        <w:numPr>
          <w:ilvl w:val="0"/>
          <w:numId w:val="16"/>
        </w:numPr>
      </w:pPr>
      <w:r>
        <w:lastRenderedPageBreak/>
        <w:t>uztur</w:t>
      </w:r>
      <w:r w:rsidR="00D42EEB">
        <w:t xml:space="preserve"> 19 ārējās ekonomiskās pārstāvniecības perspektīvākajos Latvijas preču un pakalpojumu noieta tirgos.</w:t>
      </w:r>
    </w:p>
    <w:p w:rsidR="00D42EEB" w:rsidRDefault="00857D3C" w:rsidP="00D42EEB">
      <w:r w:rsidRPr="00857D3C">
        <w:t>Piesaistot Eiropas Savienības fondu</w:t>
      </w:r>
      <w:r w:rsidR="006A3186">
        <w:fldChar w:fldCharType="begin"/>
      </w:r>
      <w:r w:rsidR="006A3186">
        <w:instrText xml:space="preserve"> XE "</w:instrText>
      </w:r>
      <w:r w:rsidR="006A3186" w:rsidRPr="00DF5AC7">
        <w:instrText>Eiropas Savienības fondi</w:instrText>
      </w:r>
      <w:r w:rsidR="006A3186">
        <w:instrText xml:space="preserve">" </w:instrText>
      </w:r>
      <w:r w:rsidR="006A3186">
        <w:fldChar w:fldCharType="end"/>
      </w:r>
      <w:r w:rsidRPr="00857D3C">
        <w:t xml:space="preserve"> līdzekļus, </w:t>
      </w:r>
      <w:r>
        <w:t>ir</w:t>
      </w:r>
      <w:r w:rsidRPr="00857D3C">
        <w:t xml:space="preserve"> paplašinā</w:t>
      </w:r>
      <w:r>
        <w:t>ts</w:t>
      </w:r>
      <w:r w:rsidRPr="00857D3C">
        <w:t xml:space="preserve"> pakalpojumu klāst</w:t>
      </w:r>
      <w:r>
        <w:t>s</w:t>
      </w:r>
      <w:r w:rsidRPr="00857D3C">
        <w:t xml:space="preserve"> Latvijas eksportētāju atbalstīšanai.</w:t>
      </w:r>
      <w:r w:rsidR="00756CEB">
        <w:t xml:space="preserve"> </w:t>
      </w:r>
      <w:r w:rsidR="00756CEB" w:rsidRPr="00756CEB">
        <w:t>Programmas mērķis ir veicināt nozaru starptautisko konkurētspēju, atbalstot uzņēmējdarbību un ieiešanu ārvalstu tirgos, nodrošinot Latvijas ārvalstu ekonomisko pārstāvniecību darbību un attīstot Latvijas kā tūrisma galamērķa starptautisko konkurētspēju prioritārajos tūrisma sektoros (darījumu un pasākumu tūrisms, labsajūtas tūrisms).</w:t>
      </w:r>
      <w:r w:rsidR="00756CEB">
        <w:t xml:space="preserve"> </w:t>
      </w:r>
      <w:r w:rsidR="00756CEB" w:rsidRPr="00756CEB">
        <w:t>LIAA</w:t>
      </w:r>
      <w:r w:rsidR="00AB4D73">
        <w:fldChar w:fldCharType="begin"/>
      </w:r>
      <w:r w:rsidR="00AB4D73">
        <w:instrText xml:space="preserve"> XE "</w:instrText>
      </w:r>
      <w:r w:rsidR="00AB4D73" w:rsidRPr="00F034C9">
        <w:instrText>LIAA</w:instrText>
      </w:r>
      <w:r w:rsidR="00AB4D73">
        <w:instrText xml:space="preserve">" </w:instrText>
      </w:r>
      <w:r w:rsidR="00AB4D73">
        <w:fldChar w:fldCharType="end"/>
      </w:r>
      <w:r w:rsidR="00756CEB" w:rsidRPr="00756CEB">
        <w:t xml:space="preserve"> pakalpojumi eksporta veicināšanai klientiem tiek sniegti, slēdzot ilgtermiņa sadarbības līgumus. </w:t>
      </w:r>
      <w:proofErr w:type="spellStart"/>
      <w:r w:rsidR="00756CEB" w:rsidRPr="00756CEB">
        <w:t>De</w:t>
      </w:r>
      <w:proofErr w:type="spellEnd"/>
      <w:r w:rsidR="00756CEB" w:rsidRPr="00756CEB">
        <w:t xml:space="preserve"> </w:t>
      </w:r>
      <w:proofErr w:type="spellStart"/>
      <w:r w:rsidR="00756CEB" w:rsidRPr="00756CEB">
        <w:t>minimis</w:t>
      </w:r>
      <w:proofErr w:type="spellEnd"/>
      <w:r w:rsidR="00756CEB" w:rsidRPr="00756CEB">
        <w:t xml:space="preserve"> atbalsts tiks piešķirts, pamatojoties uz iesniegumu par atbalsta saņemšanu, kārtību tā piešķiršanai un noslēgto Atbalsta līgumu starp LIAA un atbalsta saņēmēju.</w:t>
      </w:r>
    </w:p>
    <w:p w:rsidR="00857D3C" w:rsidRPr="00857D3C" w:rsidRDefault="00857D3C" w:rsidP="008E019E">
      <w:pPr>
        <w:jc w:val="center"/>
        <w:rPr>
          <w:b/>
          <w:color w:val="0070C0"/>
        </w:rPr>
      </w:pPr>
      <w:r w:rsidRPr="00857D3C">
        <w:rPr>
          <w:b/>
          <w:color w:val="0070C0"/>
        </w:rPr>
        <w:t>Eksporta semināri</w:t>
      </w:r>
      <w:r w:rsidRPr="008E019E">
        <w:rPr>
          <w:rStyle w:val="FootnoteReference"/>
          <w:b/>
        </w:rPr>
        <w:footnoteReference w:id="4"/>
      </w:r>
    </w:p>
    <w:p w:rsidR="00857D3C" w:rsidRDefault="00857D3C" w:rsidP="00857D3C">
      <w:r>
        <w:t>Lai paplašinātu uzņēmēju zināšanas par būtiskiem jautājumiem eksportā</w:t>
      </w:r>
      <w:r w:rsidR="006A3186">
        <w:fldChar w:fldCharType="begin"/>
      </w:r>
      <w:r w:rsidR="006A3186">
        <w:instrText xml:space="preserve"> XE "</w:instrText>
      </w:r>
      <w:r w:rsidR="006A3186" w:rsidRPr="00BB7B7D">
        <w:instrText>eksports</w:instrText>
      </w:r>
      <w:r w:rsidR="006A3186">
        <w:instrText xml:space="preserve">" </w:instrText>
      </w:r>
      <w:r w:rsidR="006A3186">
        <w:fldChar w:fldCharType="end"/>
      </w:r>
      <w:r>
        <w:t xml:space="preserve"> un paaugstinātu uzņēmumu konkurētspēju ārvalstu tirgos, LIAA organizē eksporta veicināšanas seminārus uzņēmējiem. Plašs un daudzpusīgs ir LIAA piedāvāto informatīvo semināru klāsts, kuros tiek aplūkoti visi būtiskākie eksporta elementi, sniegta aktuālākā informācija par jaunumiem un tendencēm ārējos tirgos, kā arī Eiropas Savienības vienotajā tirgū. Lai semināru tēmas un aplūkotie jautājumi pēc iespējas atbilstu Jūsu interesēm, pēc katra semināra veicam dalībnieku aptauju par semināra kvalitāti un atbilstību cerētajam.</w:t>
      </w:r>
    </w:p>
    <w:p w:rsidR="00A54AF5" w:rsidRDefault="00A54AF5" w:rsidP="00A54AF5">
      <w:pPr>
        <w:pStyle w:val="Heading1"/>
      </w:pPr>
      <w:r>
        <w:t xml:space="preserve">LIAA </w:t>
      </w:r>
      <w:r w:rsidR="00917FF1">
        <w:t>p</w:t>
      </w:r>
      <w:r w:rsidRPr="00A54AF5">
        <w:t>adomi eksportētājiem</w:t>
      </w:r>
      <w:r w:rsidR="00F040BF">
        <w:rPr>
          <w:rStyle w:val="FootnoteReference"/>
        </w:rPr>
        <w:footnoteReference w:id="5"/>
      </w:r>
    </w:p>
    <w:p w:rsidR="00A54AF5" w:rsidRDefault="00A54AF5" w:rsidP="00A54AF5">
      <w:pPr>
        <w:pStyle w:val="Heading2"/>
      </w:pPr>
      <w:r>
        <w:t>Tirgus apgūšanas metodes</w:t>
      </w:r>
    </w:p>
    <w:p w:rsidR="00A54AF5" w:rsidRDefault="00A54AF5" w:rsidP="00A54AF5">
      <w:r>
        <w:t xml:space="preserve">Tirgus apguves stratēģija nozīmē veidu, kādā produkcija vai pakalpojums tiks piegādāts un izplatīts tirgū. Pēc tam, kad ir veikta tirgus izpēte un izvēlēti eksporta tirgi ar vislielāko potenciālu, kuros tiks izvērsta darbība, uzņēmumam ir jāizlemj par konkrētā tirgus apgūšanas metodēm. </w:t>
      </w:r>
    </w:p>
    <w:p w:rsidR="00A54AF5" w:rsidRDefault="00A54AF5" w:rsidP="00A54AF5">
      <w:r>
        <w:t>Tirgus apgūšanas metožu izvērtēšanas nolūkā apdomājiet šādus jautājumus:</w:t>
      </w:r>
    </w:p>
    <w:p w:rsidR="00A54AF5" w:rsidRDefault="00A54AF5" w:rsidP="00A54AF5">
      <w:pPr>
        <w:pStyle w:val="ListParagraph"/>
        <w:numPr>
          <w:ilvl w:val="0"/>
          <w:numId w:val="17"/>
        </w:numPr>
      </w:pPr>
      <w:r>
        <w:t>Kā tirdzniecība tiek veikta mērķa valstī?</w:t>
      </w:r>
    </w:p>
    <w:p w:rsidR="00A54AF5" w:rsidRDefault="00A54AF5" w:rsidP="00A54AF5">
      <w:pPr>
        <w:pStyle w:val="ListParagraph"/>
        <w:numPr>
          <w:ilvl w:val="0"/>
          <w:numId w:val="17"/>
        </w:numPr>
      </w:pPr>
      <w:r>
        <w:t>Kādas ir Jūsu uzņēmuma stiprās un vājās puses?</w:t>
      </w:r>
    </w:p>
    <w:p w:rsidR="00A54AF5" w:rsidRDefault="00A54AF5" w:rsidP="00A54AF5">
      <w:pPr>
        <w:pStyle w:val="ListParagraph"/>
        <w:numPr>
          <w:ilvl w:val="0"/>
          <w:numId w:val="17"/>
        </w:numPr>
      </w:pPr>
      <w:r>
        <w:t>Kādas ir Jūsu finansiālās iespējas?</w:t>
      </w:r>
    </w:p>
    <w:p w:rsidR="00A54AF5" w:rsidRDefault="00A54AF5" w:rsidP="00A54AF5">
      <w:pPr>
        <w:pStyle w:val="ListParagraph"/>
        <w:numPr>
          <w:ilvl w:val="0"/>
          <w:numId w:val="17"/>
        </w:numPr>
      </w:pPr>
      <w:r>
        <w:t>Cik daudz apkalpošanas pirms un pēc pārdošanas būs nepieciešams Jūsu klientam?</w:t>
      </w:r>
    </w:p>
    <w:p w:rsidR="00A54AF5" w:rsidRPr="009F0529" w:rsidRDefault="00A54AF5" w:rsidP="009F0529">
      <w:pPr>
        <w:jc w:val="center"/>
        <w:rPr>
          <w:b/>
          <w:color w:val="0070C0"/>
        </w:rPr>
      </w:pPr>
      <w:r w:rsidRPr="009F0529">
        <w:rPr>
          <w:b/>
          <w:color w:val="0070C0"/>
        </w:rPr>
        <w:t>Tirgus apguves veidi</w:t>
      </w:r>
    </w:p>
    <w:p w:rsidR="00A54AF5" w:rsidRDefault="00A54AF5" w:rsidP="00A54AF5">
      <w:r>
        <w:t>Tradicionālie tirgus apguves veidi tiek iedalīti šādi:</w:t>
      </w:r>
    </w:p>
    <w:p w:rsidR="00A54AF5" w:rsidRDefault="00A54AF5" w:rsidP="00A54AF5">
      <w:pPr>
        <w:pStyle w:val="ListParagraph"/>
        <w:numPr>
          <w:ilvl w:val="0"/>
          <w:numId w:val="18"/>
        </w:numPr>
      </w:pPr>
      <w:r>
        <w:t>Tiešais eksports: sava pārstāvniecība vai pārstāvis mērķa tirgū (nepieciešamas plašākas zināšanas, vairāk darba, sarežģītāki loģistikas risinājumi);</w:t>
      </w:r>
    </w:p>
    <w:p w:rsidR="00A54AF5" w:rsidRDefault="00A54AF5" w:rsidP="00A54AF5">
      <w:pPr>
        <w:pStyle w:val="ListParagraph"/>
        <w:numPr>
          <w:ilvl w:val="0"/>
          <w:numId w:val="18"/>
        </w:numPr>
      </w:pPr>
      <w:r>
        <w:t xml:space="preserve">Sadarbības partneri: eksports, izmantojot starpniecības uzņēmumus, kas iepērk produkciju vairumā un to izplata attiecīgajā tirgū (importētāji, </w:t>
      </w:r>
      <w:proofErr w:type="spellStart"/>
      <w:r>
        <w:t>distributori</w:t>
      </w:r>
      <w:proofErr w:type="spellEnd"/>
      <w:r>
        <w:t>), pārdodot mazumtirdzniecības veikaliem, restorāniem u.c. saviem klientiem;</w:t>
      </w:r>
    </w:p>
    <w:p w:rsidR="00A54AF5" w:rsidRDefault="00A54AF5" w:rsidP="00A54AF5">
      <w:pPr>
        <w:pStyle w:val="ListParagraph"/>
        <w:numPr>
          <w:ilvl w:val="0"/>
          <w:numId w:val="18"/>
        </w:numPr>
      </w:pPr>
      <w:r>
        <w:lastRenderedPageBreak/>
        <w:t>Stratēģiskās alianses: dažādi sadarbības modeļi pēc vienošanās ar vietējiem uzņēmumiem attiecīgajā tirgū (kopuzņēmumi, licenču piešķiršana, franšīzes</w:t>
      </w:r>
      <w:r w:rsidR="0027393F">
        <w:t>)</w:t>
      </w:r>
      <w:r>
        <w:t>;</w:t>
      </w:r>
    </w:p>
    <w:p w:rsidR="00A54AF5" w:rsidRDefault="00A54AF5" w:rsidP="00A54AF5">
      <w:pPr>
        <w:pStyle w:val="ListParagraph"/>
        <w:numPr>
          <w:ilvl w:val="0"/>
          <w:numId w:val="18"/>
        </w:numPr>
      </w:pPr>
      <w:r>
        <w:t xml:space="preserve">Uzņēmumu pārpirkšana: mērķa valsts uzņēmuma pārpirkšana. Īpaši izvērtējama situācijās, ja konkrētais uzņēmums būtu tiešs konkurents un tam ir ievērojama tirgus daļa, vai arī gadījumos, kad mērķa valsts normatīvie akti neparedz iespējas ienākt tirgū citiem uzņēmumiem. </w:t>
      </w:r>
    </w:p>
    <w:p w:rsidR="00355D41" w:rsidRDefault="00355D41" w:rsidP="00355D41">
      <w:pPr>
        <w:pStyle w:val="Heading1"/>
      </w:pPr>
      <w:r>
        <w:t>Autortiesības</w:t>
      </w:r>
      <w:r>
        <w:rPr>
          <w:rStyle w:val="FootnoteReference"/>
        </w:rPr>
        <w:footnoteReference w:id="6"/>
      </w:r>
    </w:p>
    <w:p w:rsidR="00355D41" w:rsidRDefault="00355D41" w:rsidP="00355D41">
      <w:r>
        <w:t>Latvijas uzņēmējiem vairāk sākot domāt par eksporta</w:t>
      </w:r>
      <w:r w:rsidR="006A3186">
        <w:fldChar w:fldCharType="begin"/>
      </w:r>
      <w:r w:rsidR="006A3186">
        <w:instrText xml:space="preserve"> XE "</w:instrText>
      </w:r>
      <w:r w:rsidR="006A3186" w:rsidRPr="006B3604">
        <w:instrText>eksports</w:instrText>
      </w:r>
      <w:r w:rsidR="006A3186">
        <w:instrText xml:space="preserve">" </w:instrText>
      </w:r>
      <w:r w:rsidR="006A3186">
        <w:fldChar w:fldCharType="end"/>
      </w:r>
      <w:r>
        <w:t xml:space="preserve"> iespējām, aktuālāks kļūst jautājums par </w:t>
      </w:r>
      <w:r w:rsidRPr="00AE4B8D">
        <w:rPr>
          <w:b/>
        </w:rPr>
        <w:t>intelektuālā īpašuma</w:t>
      </w:r>
      <w:r>
        <w:t xml:space="preserve"> tiesību aizsardzību. Īpašas uzmanības centrā ir </w:t>
      </w:r>
      <w:r w:rsidRPr="00AE4B8D">
        <w:rPr>
          <w:b/>
        </w:rPr>
        <w:t>preču zīmes</w:t>
      </w:r>
      <w:r>
        <w:t xml:space="preserve"> un to aizsardzība. Gan Latvijas Patentu valdes direktors, gan Latvijas investīciju un attīstības aģentūras pārstāvniecības vadītājs uzsver, ka intelektuālā īpašuma tiesību</w:t>
      </w:r>
      <w:r w:rsidR="00AB4D73">
        <w:fldChar w:fldCharType="begin"/>
      </w:r>
      <w:r w:rsidR="00AB4D73">
        <w:instrText xml:space="preserve"> XE "</w:instrText>
      </w:r>
      <w:r w:rsidR="00AB4D73" w:rsidRPr="00BF7E08">
        <w:instrText>autortiesības</w:instrText>
      </w:r>
      <w:r w:rsidR="00AB4D73">
        <w:instrText xml:space="preserve">" </w:instrText>
      </w:r>
      <w:r w:rsidR="00AB4D73">
        <w:fldChar w:fldCharType="end"/>
      </w:r>
      <w:r>
        <w:t xml:space="preserve"> aizsardzība daudzās valstīs ir kļuvusi par prioritāri. Tomēr tas vēl nenozīmē, ka šī joma būtu sakārtota un vairs nenotiktu tādi pārkāpumi kā intelektuālā īpašuma zādzības un nelikumīgas kopēšanas.</w:t>
      </w:r>
    </w:p>
    <w:p w:rsidR="00355D41" w:rsidRPr="00355D41" w:rsidRDefault="00355D41" w:rsidP="00355D41">
      <w:r w:rsidRPr="00355D41">
        <w:t xml:space="preserve">Atšķirībā no preču zīmēm, patentu reģistrācijā šādu problēmu tikpat kā nav. </w:t>
      </w:r>
      <w:r>
        <w:t>T</w:t>
      </w:r>
      <w:r w:rsidRPr="00355D41">
        <w:t>as ir tādēļ, ka patentu reģistrācijas process ir daudz dārgāks un tā izmaksas ir</w:t>
      </w:r>
      <w:r>
        <w:t xml:space="preserve"> sākot no 10 tūkstošie</w:t>
      </w:r>
      <w:r w:rsidRPr="00355D41">
        <w:t xml:space="preserve"> dolāru. Lielāko izmaksu daļu veido tulkojumi, kurus nodrošina </w:t>
      </w:r>
      <w:r>
        <w:t>valstu</w:t>
      </w:r>
      <w:r w:rsidRPr="00355D41">
        <w:t xml:space="preserve"> patentu pilnvarnieki. </w:t>
      </w:r>
      <w:r>
        <w:t>P</w:t>
      </w:r>
      <w:r w:rsidRPr="00355D41">
        <w:t>reču zīmju un patentu reģistrācijas process</w:t>
      </w:r>
      <w:r>
        <w:t xml:space="preserve"> dažādās valstīs</w:t>
      </w:r>
      <w:r w:rsidRPr="00355D41">
        <w:t xml:space="preserve"> ir samērā normāls un nav vērojamas nekādas neadekvātas un pārmērīgas prasības.</w:t>
      </w:r>
    </w:p>
    <w:p w:rsidR="00D12D22" w:rsidRDefault="00BA35DA" w:rsidP="000C7C2B">
      <w:pPr>
        <w:pStyle w:val="Heading1"/>
      </w:pPr>
      <w:r>
        <w:t>Ražošanas</w:t>
      </w:r>
      <w:r w:rsidR="000C7C2B">
        <w:t xml:space="preserve"> </w:t>
      </w:r>
      <w:r w:rsidR="003C282F">
        <w:t>nozares</w:t>
      </w:r>
      <w:r w:rsidR="00D61B84">
        <w:rPr>
          <w:rStyle w:val="FootnoteReference"/>
        </w:rPr>
        <w:footnoteReference w:id="7"/>
      </w:r>
    </w:p>
    <w:p w:rsidR="00B43D81" w:rsidRPr="00B43D81" w:rsidRDefault="00B43D81" w:rsidP="00885AE5">
      <w:pPr>
        <w:ind w:firstLine="0"/>
      </w:pPr>
      <w:r>
        <w:t>Ražošana</w:t>
      </w:r>
      <w:r w:rsidR="006A3186">
        <w:fldChar w:fldCharType="begin"/>
      </w:r>
      <w:r w:rsidR="006A3186">
        <w:instrText xml:space="preserve"> XE "</w:instrText>
      </w:r>
      <w:r w:rsidR="006A3186" w:rsidRPr="00FA7E2C">
        <w:instrText>ražošana</w:instrText>
      </w:r>
      <w:r w:rsidR="006A3186">
        <w:instrText xml:space="preserve">" </w:instrText>
      </w:r>
      <w:r w:rsidR="006A3186">
        <w:fldChar w:fldCharType="end"/>
      </w:r>
      <w:r>
        <w:t xml:space="preserve"> ir process, kurā tiek radīti pārdošanai paredzēti produkti. Tā ir viena no tautsaimniecības nozarēm. Mainoties ekonomiskajai un globālajai situācijai pasaulē līdzi mainās arī tajā brīdī aktuāli ražošanas v</w:t>
      </w:r>
      <w:r w:rsidR="00065550">
        <w:t xml:space="preserve">eidi. Šobrīd Latvijā </w:t>
      </w:r>
      <w:r w:rsidR="0030329E">
        <w:t xml:space="preserve">galvenās </w:t>
      </w:r>
      <w:r w:rsidR="00065550">
        <w:t xml:space="preserve">ražošanas </w:t>
      </w:r>
      <w:r w:rsidR="003C282F">
        <w:t>nozares</w:t>
      </w:r>
      <w:r w:rsidR="00065550">
        <w:t xml:space="preserve"> ir</w:t>
      </w:r>
      <w:r>
        <w:t>:</w:t>
      </w:r>
    </w:p>
    <w:p w:rsidR="00066117" w:rsidRPr="00D631F9" w:rsidRDefault="00066117" w:rsidP="00885AE5">
      <w:pPr>
        <w:ind w:firstLine="0"/>
      </w:pPr>
      <w:r w:rsidRPr="00D631F9">
        <w:rPr>
          <w:b/>
        </w:rPr>
        <w:t>Elektrotehnika un elektronika</w:t>
      </w:r>
      <w:r w:rsidRPr="00D631F9">
        <w:t xml:space="preserve"> – </w:t>
      </w:r>
      <w:r w:rsidR="00D61B84" w:rsidRPr="00D631F9">
        <w:t>apgaismes tehnikas ražošana, audio un videotehnikas un piederumu ražošana, elektroniskās ierīces, komponentes, elektrotehnisko iekārtu un elektromateriālu ražošana, metroloģija, mēraparāti un mērinstrumenti, sadzīves tehnikas ražošana.</w:t>
      </w:r>
    </w:p>
    <w:p w:rsidR="00D61B84" w:rsidRPr="00D631F9" w:rsidRDefault="00066117" w:rsidP="00885AE5">
      <w:pPr>
        <w:ind w:firstLine="0"/>
      </w:pPr>
      <w:r w:rsidRPr="00D631F9">
        <w:rPr>
          <w:b/>
        </w:rPr>
        <w:t>Metālapstrāde un mašīnbūve</w:t>
      </w:r>
      <w:r w:rsidRPr="00D631F9">
        <w:t xml:space="preserve"> – </w:t>
      </w:r>
      <w:r w:rsidR="00D61B84" w:rsidRPr="00D631F9">
        <w:t>atslēgas, slēdzenes, caurules, instrumentu un darbarīku ražošana, kuģu būve un remonts, mašīnbūve, metāla tirdzniecība, metāla virsmu tīrīšana un krāsošana, metālapstrāde, metālapstrādes iekārtas un instrumenti, metālizstrādājumi.</w:t>
      </w:r>
    </w:p>
    <w:p w:rsidR="00066117" w:rsidRPr="00D631F9" w:rsidRDefault="00066117" w:rsidP="00885AE5">
      <w:pPr>
        <w:ind w:firstLine="0"/>
      </w:pPr>
      <w:r w:rsidRPr="00D631F9">
        <w:rPr>
          <w:b/>
        </w:rPr>
        <w:t>Poligrāfija</w:t>
      </w:r>
      <w:r w:rsidRPr="00D631F9">
        <w:t xml:space="preserve"> – </w:t>
      </w:r>
      <w:r w:rsidR="00651139" w:rsidRPr="00D631F9">
        <w:t>poligrāfijas iekārtas un materiāli, poligrāfijas pakalpojumi.</w:t>
      </w:r>
    </w:p>
    <w:p w:rsidR="00066117" w:rsidRPr="00D631F9" w:rsidRDefault="00066117" w:rsidP="00885AE5">
      <w:pPr>
        <w:ind w:firstLine="0"/>
      </w:pPr>
      <w:r w:rsidRPr="00D631F9">
        <w:rPr>
          <w:b/>
        </w:rPr>
        <w:t>Vieglā rūpniecība, iepakojums</w:t>
      </w:r>
      <w:r w:rsidRPr="00D631F9">
        <w:t xml:space="preserve"> – </w:t>
      </w:r>
      <w:r w:rsidR="00B84375" w:rsidRPr="00D631F9">
        <w:t>apavi: ražošana, apģērbi: izgatavošana, šūšana</w:t>
      </w:r>
      <w:r w:rsidR="003B11A2" w:rsidRPr="00D631F9">
        <w:t>, a</w:t>
      </w:r>
      <w:r w:rsidR="00B84375" w:rsidRPr="00D631F9">
        <w:t>pģērbi: rūpnieciskā ražošana, šūšana</w:t>
      </w:r>
      <w:r w:rsidR="003B11A2" w:rsidRPr="00D631F9">
        <w:t>,</w:t>
      </w:r>
      <w:r w:rsidR="00B84375" w:rsidRPr="00D631F9">
        <w:t xml:space="preserve"> </w:t>
      </w:r>
      <w:r w:rsidR="003B11A2" w:rsidRPr="00D631F9">
        <w:t>b</w:t>
      </w:r>
      <w:r w:rsidR="00B84375" w:rsidRPr="00D631F9">
        <w:t>ērnu preču ražošana</w:t>
      </w:r>
      <w:r w:rsidR="003B11A2" w:rsidRPr="00D631F9">
        <w:t>, d</w:t>
      </w:r>
      <w:r w:rsidR="00B84375" w:rsidRPr="00D631F9">
        <w:t>arba aizsardzības līdzekļi, formastērpi, darba apģērbi: ražošana, šūšana</w:t>
      </w:r>
      <w:r w:rsidR="003B11A2" w:rsidRPr="00D631F9">
        <w:t>, g</w:t>
      </w:r>
      <w:r w:rsidR="00B84375" w:rsidRPr="00D631F9">
        <w:t>alantērijas preču ražošana</w:t>
      </w:r>
      <w:r w:rsidR="003B11A2" w:rsidRPr="00D631F9">
        <w:t>, i</w:t>
      </w:r>
      <w:r w:rsidR="00B84375" w:rsidRPr="00D631F9">
        <w:t>epakojums, iesaiņošana</w:t>
      </w:r>
      <w:r w:rsidR="003B11A2" w:rsidRPr="00D631F9">
        <w:t>, j</w:t>
      </w:r>
      <w:r w:rsidR="00B84375" w:rsidRPr="00D631F9">
        <w:t>uvelierizstrādājumu izgatavošana</w:t>
      </w:r>
      <w:r w:rsidR="003B11A2" w:rsidRPr="00D631F9">
        <w:t>, l</w:t>
      </w:r>
      <w:r w:rsidR="00B84375" w:rsidRPr="00D631F9">
        <w:t>inu pārstrāde</w:t>
      </w:r>
      <w:r w:rsidR="003B11A2" w:rsidRPr="00D631F9">
        <w:t>, m</w:t>
      </w:r>
      <w:r w:rsidR="00B84375" w:rsidRPr="00D631F9">
        <w:t>odes saloni</w:t>
      </w:r>
      <w:r w:rsidR="003B11A2" w:rsidRPr="00D631F9">
        <w:t>, s</w:t>
      </w:r>
      <w:r w:rsidR="00B84375" w:rsidRPr="00D631F9">
        <w:t>omas</w:t>
      </w:r>
      <w:r w:rsidR="003B11A2" w:rsidRPr="00D631F9">
        <w:t>, s</w:t>
      </w:r>
      <w:r w:rsidR="00B84375" w:rsidRPr="00D631F9">
        <w:t>porta un tūrisma preču ražošana</w:t>
      </w:r>
      <w:r w:rsidR="003B11A2" w:rsidRPr="00D631F9">
        <w:t>, t</w:t>
      </w:r>
      <w:r w:rsidR="00B84375" w:rsidRPr="00D631F9">
        <w:t>ekstilizstrādājumu ražošana</w:t>
      </w:r>
      <w:r w:rsidR="003B11A2" w:rsidRPr="00D631F9">
        <w:t>, t</w:t>
      </w:r>
      <w:r w:rsidR="00B84375" w:rsidRPr="00D631F9">
        <w:t>rikotāžas izstrādājumu ražošana</w:t>
      </w:r>
      <w:r w:rsidR="003B11A2" w:rsidRPr="00D631F9">
        <w:t>, ādas izstrādājumu ražošana, ā</w:t>
      </w:r>
      <w:r w:rsidR="00B84375" w:rsidRPr="00D631F9">
        <w:t>das: uzpirkšana, apstrāde</w:t>
      </w:r>
      <w:r w:rsidR="003B11A2" w:rsidRPr="00D631F9">
        <w:t>.</w:t>
      </w:r>
    </w:p>
    <w:p w:rsidR="00066117" w:rsidRPr="00D631F9" w:rsidRDefault="00066117" w:rsidP="00885AE5">
      <w:pPr>
        <w:ind w:firstLine="0"/>
      </w:pPr>
      <w:r w:rsidRPr="00D631F9">
        <w:rPr>
          <w:b/>
        </w:rPr>
        <w:t>Zinātniskā pētniecība un ražošana</w:t>
      </w:r>
      <w:r w:rsidRPr="00D631F9">
        <w:t xml:space="preserve"> – </w:t>
      </w:r>
      <w:r w:rsidR="008C7D4C" w:rsidRPr="00D631F9">
        <w:t>zinātniskā pētniecība, zinātniskā ražošana un tehnoloģija.</w:t>
      </w:r>
    </w:p>
    <w:p w:rsidR="00066117" w:rsidRPr="00D631F9" w:rsidRDefault="00066117" w:rsidP="00885AE5">
      <w:pPr>
        <w:ind w:firstLine="0"/>
      </w:pPr>
      <w:r w:rsidRPr="00D631F9">
        <w:rPr>
          <w:b/>
        </w:rPr>
        <w:lastRenderedPageBreak/>
        <w:t>Ķīmiskā rūpniecība</w:t>
      </w:r>
      <w:r w:rsidRPr="00D631F9">
        <w:t xml:space="preserve"> – </w:t>
      </w:r>
      <w:r w:rsidR="008C7D4C" w:rsidRPr="00D631F9">
        <w:t xml:space="preserve">auto ķīmija, auto krāsas, bioķīmiskie preparāti, gumijas izstrādājumi, krāsu, laku un </w:t>
      </w:r>
      <w:proofErr w:type="spellStart"/>
      <w:r w:rsidR="008C7D4C" w:rsidRPr="00D631F9">
        <w:t>būvķīmijas</w:t>
      </w:r>
      <w:proofErr w:type="spellEnd"/>
      <w:r w:rsidR="008C7D4C" w:rsidRPr="00D631F9">
        <w:t xml:space="preserve"> ražošana, plastmasas izstrādājumi, stikla šķiedras izstrādājumi, stikls un stikla izstrādājumu ražošana, uzkopšanas līdzekļi un tehnika, ķīmiskie reaģenti, ķīmiskās preces.</w:t>
      </w:r>
    </w:p>
    <w:p w:rsidR="000C7C2B" w:rsidRDefault="00432312" w:rsidP="000C7C2B">
      <w:pPr>
        <w:pStyle w:val="Heading1"/>
      </w:pPr>
      <w:r>
        <w:t>Eksports</w:t>
      </w:r>
    </w:p>
    <w:p w:rsidR="006B0486" w:rsidRDefault="006B0486" w:rsidP="006B0486">
      <w:r>
        <w:t>Eksports</w:t>
      </w:r>
      <w:r w:rsidR="006A3186">
        <w:fldChar w:fldCharType="begin"/>
      </w:r>
      <w:r w:rsidR="006A3186">
        <w:instrText xml:space="preserve"> XE "</w:instrText>
      </w:r>
      <w:r w:rsidR="006A3186" w:rsidRPr="00DB73B1">
        <w:instrText>eksports</w:instrText>
      </w:r>
      <w:r w:rsidR="006A3186">
        <w:instrText xml:space="preserve">" </w:instrText>
      </w:r>
      <w:r w:rsidR="006A3186">
        <w:fldChar w:fldCharType="end"/>
      </w:r>
      <w:r>
        <w:t xml:space="preserve"> ir</w:t>
      </w:r>
      <w:r w:rsidR="00A2729E">
        <w:t xml:space="preserve"> valstī saražoto preču vai pakalpojumu pārdošana uz citām valstīm. Tas ir viens no svarīgākajiem starptautiskās tirdzniecības aspektiem. Imports</w:t>
      </w:r>
      <w:r w:rsidR="006A3186">
        <w:fldChar w:fldCharType="begin"/>
      </w:r>
      <w:r w:rsidR="006A3186">
        <w:instrText xml:space="preserve"> XE "</w:instrText>
      </w:r>
      <w:r w:rsidR="006A3186" w:rsidRPr="002947F8">
        <w:instrText>imports</w:instrText>
      </w:r>
      <w:r w:rsidR="006A3186">
        <w:instrText xml:space="preserve">" </w:instrText>
      </w:r>
      <w:r w:rsidR="006A3186">
        <w:fldChar w:fldCharType="end"/>
      </w:r>
      <w:r w:rsidR="00A2729E">
        <w:t xml:space="preserve"> ir citās valstīs ražotu preču vai pakalpojumu ievešana un pirkšana savā valstī. Valstij ir svarīgi zināt gan tās eksporta gan importa apjomus. Neto eksporta rādītāju lieto iekšzemes kopprodukta aprēķināšanā. </w:t>
      </w:r>
      <w:r>
        <w:t>Lai aprēķinātu neto eksportu (atšķirību starp eksportu un importu), lieto formulu</w:t>
      </w:r>
    </w:p>
    <w:p w:rsidR="006B0486" w:rsidRPr="006F76A9" w:rsidRDefault="0032579A" w:rsidP="0032579A">
      <w:pPr>
        <w:tabs>
          <w:tab w:val="left" w:pos="2835"/>
        </w:tabs>
        <w:ind w:firstLine="720"/>
        <w:jc w:val="left"/>
      </w:pPr>
      <w:r>
        <w:tab/>
      </w:r>
      <w:proofErr w:type="spellStart"/>
      <w:r w:rsidR="006B0486" w:rsidRPr="006F76A9">
        <w:t>X</w:t>
      </w:r>
      <w:r w:rsidR="006B0486" w:rsidRPr="006F76A9">
        <w:rPr>
          <w:vertAlign w:val="subscript"/>
        </w:rPr>
        <w:t>n</w:t>
      </w:r>
      <w:proofErr w:type="spellEnd"/>
      <w:r w:rsidR="006B0486" w:rsidRPr="006F76A9">
        <w:t xml:space="preserve"> = </w:t>
      </w:r>
      <w:proofErr w:type="spellStart"/>
      <w:r w:rsidR="004879B8" w:rsidRPr="006F76A9">
        <w:t>X</w:t>
      </w:r>
      <w:r w:rsidR="004879B8" w:rsidRPr="006F76A9">
        <w:rPr>
          <w:vertAlign w:val="subscript"/>
        </w:rPr>
        <w:t>e</w:t>
      </w:r>
      <w:r w:rsidR="006B0486" w:rsidRPr="006F76A9">
        <w:rPr>
          <w:vertAlign w:val="subscript"/>
        </w:rPr>
        <w:t>x</w:t>
      </w:r>
      <w:r w:rsidR="004879B8" w:rsidRPr="006F76A9">
        <w:rPr>
          <w:vertAlign w:val="subscript"/>
        </w:rPr>
        <w:t>p</w:t>
      </w:r>
      <w:proofErr w:type="spellEnd"/>
      <w:r w:rsidR="006B0486" w:rsidRPr="006F76A9">
        <w:t xml:space="preserve"> – </w:t>
      </w:r>
      <w:proofErr w:type="spellStart"/>
      <w:r w:rsidR="004879B8" w:rsidRPr="006F76A9">
        <w:t>X</w:t>
      </w:r>
      <w:r w:rsidR="004879B8" w:rsidRPr="006F76A9">
        <w:rPr>
          <w:vertAlign w:val="subscript"/>
        </w:rPr>
        <w:t>imp</w:t>
      </w:r>
      <w:proofErr w:type="spellEnd"/>
      <w:r>
        <w:t>,</w:t>
      </w:r>
      <w:r>
        <w:tab/>
      </w:r>
      <w:r w:rsidR="006B0486" w:rsidRPr="006F76A9">
        <w:t>(1)</w:t>
      </w:r>
    </w:p>
    <w:p w:rsidR="006B0486" w:rsidRPr="004879B8" w:rsidRDefault="006B0486" w:rsidP="006B0486">
      <w:r>
        <w:t xml:space="preserve">kur </w:t>
      </w:r>
      <w:proofErr w:type="spellStart"/>
      <w:r>
        <w:t>X</w:t>
      </w:r>
      <w:r>
        <w:rPr>
          <w:vertAlign w:val="subscript"/>
        </w:rPr>
        <w:t>n</w:t>
      </w:r>
      <w:proofErr w:type="spellEnd"/>
      <w:r>
        <w:t xml:space="preserve"> ir neto eksports, </w:t>
      </w:r>
      <w:proofErr w:type="spellStart"/>
      <w:r w:rsidR="004879B8">
        <w:t>X</w:t>
      </w:r>
      <w:r w:rsidR="004879B8">
        <w:rPr>
          <w:vertAlign w:val="subscript"/>
        </w:rPr>
        <w:t>exp</w:t>
      </w:r>
      <w:proofErr w:type="spellEnd"/>
      <w:r w:rsidR="004879B8">
        <w:t xml:space="preserve"> – eksporta apjoms, </w:t>
      </w:r>
      <w:proofErr w:type="spellStart"/>
      <w:r w:rsidR="004879B8">
        <w:t>X</w:t>
      </w:r>
      <w:r w:rsidR="004879B8">
        <w:rPr>
          <w:vertAlign w:val="subscript"/>
        </w:rPr>
        <w:t>imp</w:t>
      </w:r>
      <w:proofErr w:type="spellEnd"/>
      <w:r w:rsidR="004879B8">
        <w:t xml:space="preserve"> – importa apjoms.</w:t>
      </w:r>
    </w:p>
    <w:p w:rsidR="004E0F74" w:rsidRDefault="004E0F74" w:rsidP="004E0F74">
      <w:pPr>
        <w:pStyle w:val="Heading2"/>
      </w:pPr>
      <w:r>
        <w:t>Datu vākšana</w:t>
      </w:r>
      <w:r>
        <w:rPr>
          <w:rStyle w:val="FootnoteReference"/>
        </w:rPr>
        <w:footnoteReference w:id="8"/>
      </w:r>
    </w:p>
    <w:p w:rsidR="004E0F74" w:rsidRDefault="004E0F74" w:rsidP="00885AE5">
      <w:pPr>
        <w:ind w:firstLine="0"/>
      </w:pPr>
      <w:r>
        <w:t>Preču ārējo tirdzniecību aprēķina Centrālā statistikas pārvalde. Šo datu</w:t>
      </w:r>
      <w:r w:rsidR="006A3186">
        <w:fldChar w:fldCharType="begin"/>
      </w:r>
      <w:r w:rsidR="006A3186">
        <w:instrText xml:space="preserve"> XE "</w:instrText>
      </w:r>
      <w:r w:rsidR="006A3186" w:rsidRPr="0000159D">
        <w:instrText>dati</w:instrText>
      </w:r>
      <w:r w:rsidR="006A3186">
        <w:instrText xml:space="preserve">" </w:instrText>
      </w:r>
      <w:r w:rsidR="006A3186">
        <w:fldChar w:fldCharType="end"/>
      </w:r>
      <w:r>
        <w:t xml:space="preserve"> iegūšanai tiek veikta uzņēmumu apsekošana: pilna par tirdzniecību ar trešajām valstīm un izlases par tirdzniecību ar Eiropas Savienības (ES) valstīm. Datu avoti ir:</w:t>
      </w:r>
    </w:p>
    <w:p w:rsidR="004E0F74" w:rsidRDefault="004E0F74" w:rsidP="00885AE5">
      <w:pPr>
        <w:ind w:firstLine="0"/>
      </w:pPr>
      <w:r w:rsidRPr="004E0F74">
        <w:rPr>
          <w:b/>
        </w:rPr>
        <w:t xml:space="preserve">CSP izveidotie </w:t>
      </w:r>
      <w:proofErr w:type="spellStart"/>
      <w:r w:rsidRPr="004E0F74">
        <w:rPr>
          <w:b/>
        </w:rPr>
        <w:t>Intrastat</w:t>
      </w:r>
      <w:proofErr w:type="spellEnd"/>
      <w:r w:rsidRPr="004E0F74">
        <w:rPr>
          <w:b/>
        </w:rPr>
        <w:t xml:space="preserve"> ikmēneša pārskati</w:t>
      </w:r>
      <w:r>
        <w:t xml:space="preserve"> no uzņēmumiem tirdzniecībā ar ES dalībvalstīm.</w:t>
      </w:r>
    </w:p>
    <w:p w:rsidR="004E0F74" w:rsidRDefault="004E0F74" w:rsidP="00885AE5">
      <w:pPr>
        <w:ind w:firstLine="0"/>
      </w:pPr>
      <w:r w:rsidRPr="004E0F74">
        <w:rPr>
          <w:b/>
        </w:rPr>
        <w:t>Latvijas kuģu datubāzes dati</w:t>
      </w:r>
      <w:r>
        <w:t xml:space="preserve"> par kuģu reģistrā reģistrētajiem un izslēgtajiem kuģiem un jahtām, reģistrētajiem īpašniekiem un fraktētājiem, kuģu un jahtu pamatdatiem, reģistrētajiem un dzēstajiem tiesiskajiem apgrūtinājumiem un to apmēriem. </w:t>
      </w:r>
    </w:p>
    <w:p w:rsidR="004E0F74" w:rsidRDefault="004E0F74" w:rsidP="00885AE5">
      <w:pPr>
        <w:ind w:firstLine="0"/>
      </w:pPr>
      <w:r w:rsidRPr="004E0F74">
        <w:rPr>
          <w:b/>
        </w:rPr>
        <w:t>Civilās aviācijas aģentūras</w:t>
      </w:r>
      <w:r>
        <w:t xml:space="preserve"> </w:t>
      </w:r>
      <w:r w:rsidRPr="004E0F74">
        <w:rPr>
          <w:b/>
        </w:rPr>
        <w:t>dati par gaisa kuģiem</w:t>
      </w:r>
      <w:r>
        <w:t>, kas tiek reģistrēti un izslēgti no Latvijas Republikas Civilās aviācijas gaisa kuģu reģistra, ja to ekspluatanti, kas vienlaicīgi ir arī to īpašnieki vai finanšu līzinga ņēmēji, ir juridiskas personas.</w:t>
      </w:r>
    </w:p>
    <w:p w:rsidR="004E0F74" w:rsidRDefault="004E0F74" w:rsidP="00885AE5">
      <w:pPr>
        <w:ind w:firstLine="0"/>
      </w:pPr>
      <w:r w:rsidRPr="004E0F74">
        <w:rPr>
          <w:b/>
        </w:rPr>
        <w:t>Valsts ieņēmumu dienesta (VID) Muitas pārvaldes Centrālajā muitas informācijas sistēmā</w:t>
      </w:r>
      <w:r>
        <w:t xml:space="preserve"> esošie vienotā administratīvā dokumenta dati. </w:t>
      </w:r>
    </w:p>
    <w:p w:rsidR="004E0F74" w:rsidRDefault="004E0F74" w:rsidP="00885AE5">
      <w:pPr>
        <w:ind w:firstLine="0"/>
      </w:pPr>
      <w:r w:rsidRPr="004E0F74">
        <w:rPr>
          <w:b/>
        </w:rPr>
        <w:t>Valsts ieņēmuma dienesta datu noliktavas sistēma</w:t>
      </w:r>
      <w:r>
        <w:t>. No tās saņem informāciju no PVN deklarācijas 45., 46., 47., 481., 50. un 51. rindas, kā arī no deklarācijas pielikuma PVN 1 pārskata II daļas, PVN 2 pārskata un PVN 3 pārskata – par no/uz ES dalībvalstīm iegādātām/piegādātām precēm.</w:t>
      </w:r>
    </w:p>
    <w:p w:rsidR="00F26A87" w:rsidRDefault="004734FB" w:rsidP="00F26A87">
      <w:pPr>
        <w:pStyle w:val="Heading2"/>
      </w:pPr>
      <w:r>
        <w:t>Ārējās tirdzniecības apgrozījums</w:t>
      </w:r>
    </w:p>
    <w:p w:rsidR="002F271D" w:rsidRDefault="00143696" w:rsidP="00A45DCE">
      <w:pPr>
        <w:spacing w:line="259" w:lineRule="auto"/>
      </w:pPr>
      <w:r w:rsidRPr="00143696">
        <w:t>2018. gada maijā Latvijas ārējās tirdzniecības apgrozījums veidoja 2,32 miljardus eiro, kas faktiskajās cenās</w:t>
      </w:r>
      <w:r w:rsidR="00AB4D73">
        <w:fldChar w:fldCharType="begin"/>
      </w:r>
      <w:r w:rsidR="00AB4D73">
        <w:instrText xml:space="preserve"> XE "</w:instrText>
      </w:r>
      <w:r w:rsidR="00AB4D73" w:rsidRPr="001274AA">
        <w:instrText>faktiskās cenas</w:instrText>
      </w:r>
      <w:r w:rsidR="00AB4D73">
        <w:instrText xml:space="preserve">" </w:instrText>
      </w:r>
      <w:r w:rsidR="00AB4D73">
        <w:fldChar w:fldCharType="end"/>
      </w:r>
      <w:r w:rsidRPr="00143696">
        <w:t xml:space="preserve"> bija par 9,6 % vairāk nekā 2017. gada maijā, tai skaitā preču eksporta vērtība – par 8,5 % un importa vērtība – par 10,4 % lielāka, liecina Centrālās statistikas pārvaldes (CSP) operatīvie dati. Maijā Latvija eksportēja preces 1,05 miljardu eiro apmērā, bet importēja par 1,28 miljardiem eiro. Salīdzinājumā ar 2017. gada maiju ārējās tirdzniecības bilance nedaudz pasliktinājās, eksportam kopējā ārējās tirdzniecības apjomā samazinoties no 45,5 % līdz 45,0 %</w:t>
      </w:r>
      <w:r w:rsidR="00A45DCE">
        <w:t>.</w:t>
      </w:r>
    </w:p>
    <w:p w:rsidR="00A45DCE" w:rsidRDefault="002F271D" w:rsidP="00A45DCE">
      <w:pPr>
        <w:spacing w:line="259" w:lineRule="auto"/>
      </w:pPr>
      <w:r w:rsidRPr="002F271D">
        <w:lastRenderedPageBreak/>
        <w:t>Atbilstoši kalendāri un sezonāli izlīdzinātiem datiem faktiskajās cenās</w:t>
      </w:r>
      <w:r w:rsidR="00AB4D73">
        <w:fldChar w:fldCharType="begin"/>
      </w:r>
      <w:r w:rsidR="00AB4D73">
        <w:instrText xml:space="preserve"> XE "</w:instrText>
      </w:r>
      <w:r w:rsidR="00AB4D73" w:rsidRPr="00883E20">
        <w:instrText>faktiskās cenas</w:instrText>
      </w:r>
      <w:r w:rsidR="00AB4D73">
        <w:instrText xml:space="preserve">" </w:instrText>
      </w:r>
      <w:r w:rsidR="00AB4D73">
        <w:fldChar w:fldCharType="end"/>
      </w:r>
      <w:r w:rsidRPr="002F271D">
        <w:t xml:space="preserve"> 2018. gada maijā salīdzinājumā ar 2017. gada maiju eksporta vērtība bija par 7,1 % un importa par 10,3 % lielāka, savukārt, salīdzinot ar mēnesi iepriekš, eksporta vērtība pieauga par 4,4 % un importa – par 6,6 %.</w:t>
      </w:r>
      <w:r w:rsidR="00A45DCE">
        <w:t xml:space="preserve"> </w:t>
      </w:r>
      <w:r w:rsidR="00AC35AA">
        <w:rPr>
          <w:rStyle w:val="FootnoteReference"/>
        </w:rPr>
        <w:footnoteReference w:id="9"/>
      </w:r>
    </w:p>
    <w:p w:rsidR="00676B79" w:rsidRDefault="00676B79" w:rsidP="00676B79">
      <w:pPr>
        <w:pStyle w:val="Heading1"/>
      </w:pPr>
      <w:r>
        <w:t>Eksporta dati</w:t>
      </w:r>
      <w:r w:rsidR="006A3186">
        <w:fldChar w:fldCharType="begin"/>
      </w:r>
      <w:r w:rsidR="006A3186">
        <w:instrText xml:space="preserve"> XE "</w:instrText>
      </w:r>
      <w:r w:rsidR="006A3186" w:rsidRPr="00DF1DBC">
        <w:instrText>dati</w:instrText>
      </w:r>
      <w:r w:rsidR="006A3186">
        <w:instrText xml:space="preserve">" </w:instrText>
      </w:r>
      <w:r w:rsidR="006A3186">
        <w:fldChar w:fldCharType="end"/>
      </w:r>
    </w:p>
    <w:p w:rsidR="00432312" w:rsidRDefault="002039CE" w:rsidP="00CA24FB">
      <w:pPr>
        <w:spacing w:after="0" w:line="240" w:lineRule="auto"/>
      </w:pPr>
      <w:r>
        <w:t xml:space="preserve">Importa un eksporta sadalījumu pa gadiem skatīt </w:t>
      </w:r>
      <w:r w:rsidR="005C3074">
        <w:t>7</w:t>
      </w:r>
      <w:r>
        <w:t>.1. attēlā.</w:t>
      </w:r>
    </w:p>
    <w:p w:rsidR="00432312" w:rsidRDefault="00B7777B" w:rsidP="003F724F">
      <w:pPr>
        <w:keepNext/>
        <w:spacing w:line="240" w:lineRule="auto"/>
        <w:ind w:firstLine="0"/>
        <w:jc w:val="center"/>
      </w:pPr>
      <w:r w:rsidRPr="00B7777B">
        <w:rPr>
          <w:noProof/>
          <w:lang w:eastAsia="lv-LV"/>
        </w:rPr>
        <w:drawing>
          <wp:inline distT="0" distB="0" distL="0" distR="0" wp14:anchorId="68F973D8" wp14:editId="6C0B39EE">
            <wp:extent cx="5760085" cy="211201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085" cy="2112010"/>
                    </a:xfrm>
                    <a:prstGeom prst="rect">
                      <a:avLst/>
                    </a:prstGeom>
                  </pic:spPr>
                </pic:pic>
              </a:graphicData>
            </a:graphic>
          </wp:inline>
        </w:drawing>
      </w:r>
    </w:p>
    <w:p w:rsidR="00432312" w:rsidRPr="00EA7408" w:rsidRDefault="00676B79" w:rsidP="003F724F">
      <w:pPr>
        <w:spacing w:before="80" w:after="120"/>
        <w:jc w:val="center"/>
        <w:rPr>
          <w:i/>
        </w:rPr>
      </w:pPr>
      <w:r>
        <w:rPr>
          <w:i/>
        </w:rPr>
        <w:t>7</w:t>
      </w:r>
      <w:r w:rsidR="00432312" w:rsidRPr="00EA7408">
        <w:rPr>
          <w:i/>
        </w:rPr>
        <w:t xml:space="preserve">.1. attēls. Eksports un imports pa </w:t>
      </w:r>
      <w:r w:rsidR="00F01811">
        <w:rPr>
          <w:i/>
        </w:rPr>
        <w:t>gadiem</w:t>
      </w:r>
      <w:r w:rsidR="00432312" w:rsidRPr="00EA7408">
        <w:rPr>
          <w:i/>
        </w:rPr>
        <w:t xml:space="preserve"> (</w:t>
      </w:r>
      <w:proofErr w:type="spellStart"/>
      <w:r w:rsidR="00432312" w:rsidRPr="00EA7408">
        <w:rPr>
          <w:i/>
        </w:rPr>
        <w:t>mlj</w:t>
      </w:r>
      <w:proofErr w:type="spellEnd"/>
      <w:r w:rsidR="00432312" w:rsidRPr="00EA7408">
        <w:rPr>
          <w:i/>
        </w:rPr>
        <w:t xml:space="preserve">. </w:t>
      </w:r>
      <w:proofErr w:type="spellStart"/>
      <w:r w:rsidR="00432312" w:rsidRPr="00EA7408">
        <w:rPr>
          <w:i/>
        </w:rPr>
        <w:t>euro</w:t>
      </w:r>
      <w:proofErr w:type="spellEnd"/>
      <w:r w:rsidR="00432312" w:rsidRPr="00EA7408">
        <w:rPr>
          <w:i/>
        </w:rPr>
        <w:t xml:space="preserve">) </w:t>
      </w:r>
      <w:r w:rsidR="00432312" w:rsidRPr="00EA7408">
        <w:rPr>
          <w:rStyle w:val="FootnoteReference"/>
          <w:i/>
        </w:rPr>
        <w:footnoteReference w:id="10"/>
      </w:r>
    </w:p>
    <w:p w:rsidR="00432312" w:rsidRDefault="00FC408F" w:rsidP="00B71B3A">
      <w:r>
        <w:t>Apskatot Latvijas ārējo</w:t>
      </w:r>
      <w:r w:rsidR="00B71B3A">
        <w:t xml:space="preserve"> tirdzniecību 2018. gadā</w:t>
      </w:r>
      <w:r w:rsidR="00B71B3A" w:rsidRPr="00B71B3A">
        <w:t xml:space="preserve"> sadalījumā pa valstu grupām</w:t>
      </w:r>
      <w:r w:rsidR="00B71B3A">
        <w:t>, eksports uz E</w:t>
      </w:r>
      <w:r w:rsidR="00B86BC0">
        <w:t>iropas Savienības valstīm ir gandrīz sešas</w:t>
      </w:r>
      <w:r w:rsidR="00B71B3A">
        <w:t xml:space="preserve"> reizes lielāks nekā uz NVS valstīm. Savukārt imports no Eiropas Savienības valstīm </w:t>
      </w:r>
      <w:r w:rsidR="00B86BC0">
        <w:t xml:space="preserve">ir gandrīz astoņas reizes lielāks nekā no NVS valstīm (skatīt </w:t>
      </w:r>
      <w:r w:rsidR="00A742C2">
        <w:t>7</w:t>
      </w:r>
      <w:r w:rsidR="00B86BC0">
        <w:t xml:space="preserve">.2. attēlu). </w:t>
      </w:r>
    </w:p>
    <w:p w:rsidR="00B71B3A" w:rsidRDefault="00B71B3A" w:rsidP="00410EFD">
      <w:pPr>
        <w:keepNext/>
        <w:ind w:firstLine="0"/>
        <w:jc w:val="center"/>
      </w:pPr>
      <w:bookmarkStart w:id="0" w:name="_GoBack"/>
      <w:bookmarkEnd w:id="0"/>
    </w:p>
    <w:p w:rsidR="00F01811" w:rsidRDefault="00676B79" w:rsidP="003F724F">
      <w:pPr>
        <w:jc w:val="center"/>
        <w:rPr>
          <w:i/>
        </w:rPr>
      </w:pPr>
      <w:r>
        <w:rPr>
          <w:i/>
        </w:rPr>
        <w:t>7</w:t>
      </w:r>
      <w:r w:rsidR="00F01811" w:rsidRPr="00EA7408">
        <w:rPr>
          <w:i/>
        </w:rPr>
        <w:t>.</w:t>
      </w:r>
      <w:r w:rsidR="00F01811">
        <w:rPr>
          <w:i/>
        </w:rPr>
        <w:t>2</w:t>
      </w:r>
      <w:r w:rsidR="00F01811" w:rsidRPr="00EA7408">
        <w:rPr>
          <w:i/>
        </w:rPr>
        <w:t>. attēls. Eksports un imports pa valstu grupām (</w:t>
      </w:r>
      <w:proofErr w:type="spellStart"/>
      <w:r w:rsidR="00F01811" w:rsidRPr="00EA7408">
        <w:rPr>
          <w:i/>
        </w:rPr>
        <w:t>mlj</w:t>
      </w:r>
      <w:proofErr w:type="spellEnd"/>
      <w:r w:rsidR="00F01811" w:rsidRPr="00EA7408">
        <w:rPr>
          <w:i/>
        </w:rPr>
        <w:t xml:space="preserve">. </w:t>
      </w:r>
      <w:proofErr w:type="spellStart"/>
      <w:r w:rsidR="00F01811" w:rsidRPr="00EA7408">
        <w:rPr>
          <w:i/>
        </w:rPr>
        <w:t>euro</w:t>
      </w:r>
      <w:proofErr w:type="spellEnd"/>
      <w:r w:rsidR="00F01811" w:rsidRPr="00EA7408">
        <w:rPr>
          <w:i/>
        </w:rPr>
        <w:t xml:space="preserve">) </w:t>
      </w:r>
      <w:r w:rsidR="00F01811" w:rsidRPr="00EA7408">
        <w:rPr>
          <w:rStyle w:val="FootnoteReference"/>
          <w:i/>
        </w:rPr>
        <w:footnoteReference w:id="11"/>
      </w:r>
    </w:p>
    <w:p w:rsidR="002F271D" w:rsidRDefault="002F271D" w:rsidP="002F271D">
      <w:r>
        <w:t>Svarīgākās izmaiņas eksportā 2018. gada maijā, salīdzinot ar 2017. gada maiju:</w:t>
      </w:r>
    </w:p>
    <w:p w:rsidR="002F271D" w:rsidRDefault="002F271D" w:rsidP="002F271D">
      <w:pPr>
        <w:pStyle w:val="ListParagraph"/>
        <w:numPr>
          <w:ilvl w:val="0"/>
          <w:numId w:val="12"/>
        </w:numPr>
      </w:pPr>
      <w:r>
        <w:t>koka un tā izstrādājumu eksports lielāks par 29,3 milj. eiro jeb 17,4 %,</w:t>
      </w:r>
    </w:p>
    <w:p w:rsidR="002F271D" w:rsidRDefault="002F271D" w:rsidP="00CD7093">
      <w:pPr>
        <w:pStyle w:val="ListParagraph"/>
        <w:numPr>
          <w:ilvl w:val="0"/>
          <w:numId w:val="12"/>
        </w:numPr>
      </w:pPr>
      <w:r>
        <w:t>mehānismu, mehānisko ierīču un elektroiekārtu eksports lielāks par 28,3 milj. eiro jeb 17,0 %,</w:t>
      </w:r>
      <w:r w:rsidR="00FB33CD">
        <w:t xml:space="preserve"> </w:t>
      </w:r>
      <w:r>
        <w:t>parasto metālu un to izstrādājumu eksports lielāks par 26,6 milj. eiro jeb 32,7 %,</w:t>
      </w:r>
    </w:p>
    <w:p w:rsidR="002F271D" w:rsidRDefault="002F271D" w:rsidP="002F271D">
      <w:pPr>
        <w:pStyle w:val="ListParagraph"/>
        <w:numPr>
          <w:ilvl w:val="0"/>
          <w:numId w:val="12"/>
        </w:numPr>
      </w:pPr>
      <w:r>
        <w:t>pārtikas rūpniecības ražojumu eksports lielāks par 21,2 milj. eiro jeb 26,2 %,</w:t>
      </w:r>
    </w:p>
    <w:p w:rsidR="002F271D" w:rsidRDefault="002F271D" w:rsidP="008F3271">
      <w:pPr>
        <w:pStyle w:val="ListParagraph"/>
        <w:numPr>
          <w:ilvl w:val="0"/>
          <w:numId w:val="12"/>
        </w:numPr>
      </w:pPr>
      <w:r>
        <w:t>sati</w:t>
      </w:r>
      <w:r w:rsidR="004505EB">
        <w:t>ksmes līdzekļu un to aprīkojuma</w:t>
      </w:r>
      <w:r w:rsidR="00FC408F">
        <w:t xml:space="preserve"> </w:t>
      </w:r>
      <w:r>
        <w:t>eksports mazāks par 16,8 milj. eiro jeb 20,1 %.</w:t>
      </w:r>
    </w:p>
    <w:p w:rsidR="002F271D" w:rsidRDefault="002F271D" w:rsidP="002F271D">
      <w:r>
        <w:t>Svarīgākās izmaiņas importā 2018. gada maijā, salīdzinot ar 2017. gada maiju:</w:t>
      </w:r>
    </w:p>
    <w:p w:rsidR="002F271D" w:rsidRDefault="002F271D" w:rsidP="002F271D">
      <w:pPr>
        <w:pStyle w:val="ListParagraph"/>
        <w:numPr>
          <w:ilvl w:val="0"/>
          <w:numId w:val="13"/>
        </w:numPr>
      </w:pPr>
      <w:r>
        <w:t>mehānismu, mehānisko ierīču un elektroiekārtu imports lielāks par 72,7 milj. eiro jeb 30,4 %,</w:t>
      </w:r>
    </w:p>
    <w:p w:rsidR="002F271D" w:rsidRDefault="002F271D" w:rsidP="002F271D">
      <w:pPr>
        <w:pStyle w:val="ListParagraph"/>
        <w:numPr>
          <w:ilvl w:val="0"/>
          <w:numId w:val="13"/>
        </w:numPr>
      </w:pPr>
      <w:r>
        <w:t>pārtikas rūpniecības ražojumu imports lielāks par 20,6 milj. eiro jeb 20,1 %,</w:t>
      </w:r>
    </w:p>
    <w:p w:rsidR="002F271D" w:rsidRDefault="002F271D" w:rsidP="002F271D">
      <w:pPr>
        <w:pStyle w:val="ListParagraph"/>
        <w:numPr>
          <w:ilvl w:val="0"/>
          <w:numId w:val="13"/>
        </w:numPr>
      </w:pPr>
      <w:r>
        <w:t>parasto metālu un to izstrādājumu imports lielāks par 19,2 milj. eiro jeb 19,1 %,</w:t>
      </w:r>
    </w:p>
    <w:p w:rsidR="002F271D" w:rsidRDefault="002F271D" w:rsidP="002F271D">
      <w:pPr>
        <w:pStyle w:val="ListParagraph"/>
        <w:numPr>
          <w:ilvl w:val="0"/>
          <w:numId w:val="13"/>
        </w:numPr>
      </w:pPr>
      <w:r>
        <w:t>koka un tā izstrādājumu imports lielāks par 13,9 milj. eiro jeb 34,1 %,</w:t>
      </w:r>
    </w:p>
    <w:p w:rsidR="002F271D" w:rsidRDefault="004505EB" w:rsidP="00372825">
      <w:pPr>
        <w:pStyle w:val="ListParagraph"/>
        <w:numPr>
          <w:ilvl w:val="0"/>
          <w:numId w:val="13"/>
        </w:numPr>
      </w:pPr>
      <w:proofErr w:type="spellStart"/>
      <w:r>
        <w:t>minerālproduktu</w:t>
      </w:r>
      <w:proofErr w:type="spellEnd"/>
      <w:r>
        <w:t xml:space="preserve"> imports</w:t>
      </w:r>
      <w:r w:rsidR="00FC408F">
        <w:t xml:space="preserve"> </w:t>
      </w:r>
      <w:r w:rsidR="002F271D">
        <w:t>mazāks par 11,3 milj. eiro jeb 10,2 %.</w:t>
      </w:r>
    </w:p>
    <w:p w:rsidR="002F271D" w:rsidRDefault="002F271D" w:rsidP="002F271D">
      <w:r w:rsidRPr="002F271D">
        <w:lastRenderedPageBreak/>
        <w:t>Šī gada pirmajos piecos mēnešos Latvijas ārējās tirdzniecības apgrozījums faktiskajās cenās sasniedza 10,76 miljardus eiro – par 846,8 miljoniem eiro jeb 8,5 % vairāk nekā 2017. gada atbilstošajā periodā. Eksporta vērtība veidoja 4,92 miljardus eiro (palielinājums par 416,8 milj. eiro jeb 9,3 %), bet importa – 5,85 miljardus eiro (pieaugums par 430,0 milj. eiro jeb 7,9 %).</w:t>
      </w:r>
    </w:p>
    <w:p w:rsidR="002F271D" w:rsidRDefault="002F271D" w:rsidP="00FC408F">
      <w:pPr>
        <w:keepNext/>
        <w:jc w:val="right"/>
      </w:pPr>
      <w:r>
        <w:t xml:space="preserve">1. tabula. </w:t>
      </w:r>
      <w:r w:rsidRPr="00EB3C55">
        <w:t>Eksports un imports pa valstu grupām pa ceturkšņiem (</w:t>
      </w:r>
      <w:proofErr w:type="spellStart"/>
      <w:r w:rsidRPr="00EB3C55">
        <w:t>mlj</w:t>
      </w:r>
      <w:proofErr w:type="spellEnd"/>
      <w:r w:rsidRPr="00EB3C55">
        <w:t xml:space="preserve">. </w:t>
      </w:r>
      <w:proofErr w:type="spellStart"/>
      <w:r w:rsidRPr="00EB3C55">
        <w:t>euro</w:t>
      </w:r>
      <w:proofErr w:type="spellEnd"/>
      <w:r w:rsidRPr="00EB3C55">
        <w:t>)</w:t>
      </w:r>
      <w:r>
        <w:t xml:space="preserve"> </w:t>
      </w:r>
      <w:r>
        <w:rPr>
          <w:rStyle w:val="FootnoteReference"/>
        </w:rPr>
        <w:footnoteReference w:id="12"/>
      </w:r>
    </w:p>
    <w:tbl>
      <w:tblPr>
        <w:tblStyle w:val="TableGrid"/>
        <w:tblW w:w="5488" w:type="dxa"/>
        <w:jc w:val="center"/>
        <w:tblLook w:val="04A0" w:firstRow="1" w:lastRow="0" w:firstColumn="1" w:lastColumn="0" w:noHBand="0" w:noVBand="1"/>
        <w:tblDescription w:val="AT020c. Eksports un imports pa valstu grupām pa ceturkšņiem (mlj. euro) - Gads/ Ceturksnis, Preču plūsma un Valstu grupa"/>
      </w:tblPr>
      <w:tblGrid>
        <w:gridCol w:w="1271"/>
        <w:gridCol w:w="1591"/>
        <w:gridCol w:w="1356"/>
        <w:gridCol w:w="1270"/>
      </w:tblGrid>
      <w:tr w:rsidR="002F271D" w:rsidRPr="00530337" w:rsidTr="00291C76">
        <w:trPr>
          <w:jc w:val="center"/>
        </w:trPr>
        <w:tc>
          <w:tcPr>
            <w:tcW w:w="1271" w:type="dxa"/>
          </w:tcPr>
          <w:p w:rsidR="002F271D" w:rsidRPr="00530337" w:rsidRDefault="002F271D" w:rsidP="002F271D">
            <w:pPr>
              <w:ind w:firstLine="0"/>
              <w:jc w:val="center"/>
              <w:rPr>
                <w:b/>
              </w:rPr>
            </w:pPr>
            <w:r w:rsidRPr="00530337">
              <w:rPr>
                <w:b/>
              </w:rPr>
              <w:t>Gads</w:t>
            </w:r>
          </w:p>
        </w:tc>
        <w:tc>
          <w:tcPr>
            <w:tcW w:w="0" w:type="auto"/>
            <w:hideMark/>
          </w:tcPr>
          <w:p w:rsidR="002F271D" w:rsidRPr="00530337" w:rsidRDefault="002F271D" w:rsidP="002F271D">
            <w:pPr>
              <w:ind w:firstLine="0"/>
              <w:jc w:val="center"/>
              <w:rPr>
                <w:b/>
              </w:rPr>
            </w:pPr>
            <w:r w:rsidRPr="00530337">
              <w:rPr>
                <w:b/>
              </w:rPr>
              <w:t>Ceturksnis</w:t>
            </w:r>
          </w:p>
        </w:tc>
        <w:tc>
          <w:tcPr>
            <w:tcW w:w="0" w:type="auto"/>
            <w:hideMark/>
          </w:tcPr>
          <w:p w:rsidR="002F271D" w:rsidRPr="00530337" w:rsidRDefault="002F271D" w:rsidP="002F271D">
            <w:pPr>
              <w:ind w:firstLine="0"/>
              <w:jc w:val="center"/>
              <w:rPr>
                <w:b/>
              </w:rPr>
            </w:pPr>
            <w:r w:rsidRPr="00530337">
              <w:rPr>
                <w:b/>
              </w:rPr>
              <w:t>Eksports</w:t>
            </w:r>
          </w:p>
        </w:tc>
        <w:tc>
          <w:tcPr>
            <w:tcW w:w="0" w:type="auto"/>
            <w:hideMark/>
          </w:tcPr>
          <w:p w:rsidR="002F271D" w:rsidRPr="00530337" w:rsidRDefault="002F271D" w:rsidP="002F271D">
            <w:pPr>
              <w:ind w:firstLine="0"/>
              <w:jc w:val="center"/>
              <w:rPr>
                <w:b/>
              </w:rPr>
            </w:pPr>
            <w:r w:rsidRPr="00530337">
              <w:rPr>
                <w:b/>
              </w:rPr>
              <w:t>Imports</w:t>
            </w:r>
          </w:p>
        </w:tc>
      </w:tr>
      <w:tr w:rsidR="002F271D" w:rsidRPr="004041A1" w:rsidTr="00291C76">
        <w:trPr>
          <w:jc w:val="center"/>
        </w:trPr>
        <w:tc>
          <w:tcPr>
            <w:tcW w:w="1271" w:type="dxa"/>
            <w:vAlign w:val="center"/>
          </w:tcPr>
          <w:p w:rsidR="002F271D" w:rsidRPr="00605DEB" w:rsidRDefault="002F271D" w:rsidP="002F271D">
            <w:pPr>
              <w:ind w:firstLine="0"/>
              <w:jc w:val="center"/>
            </w:pPr>
            <w:r w:rsidRPr="00605DEB">
              <w:t>2017</w:t>
            </w:r>
          </w:p>
        </w:tc>
        <w:tc>
          <w:tcPr>
            <w:tcW w:w="0" w:type="auto"/>
            <w:hideMark/>
          </w:tcPr>
          <w:p w:rsidR="002F271D" w:rsidRPr="00605DEB" w:rsidRDefault="002F271D" w:rsidP="002F271D">
            <w:pPr>
              <w:ind w:firstLine="0"/>
              <w:jc w:val="center"/>
            </w:pPr>
            <w:r w:rsidRPr="00605DEB">
              <w:t>1.</w:t>
            </w:r>
          </w:p>
        </w:tc>
        <w:tc>
          <w:tcPr>
            <w:tcW w:w="0" w:type="auto"/>
            <w:hideMark/>
          </w:tcPr>
          <w:p w:rsidR="002F271D" w:rsidRPr="00605DEB" w:rsidRDefault="002F271D" w:rsidP="002F271D">
            <w:pPr>
              <w:ind w:firstLine="0"/>
              <w:jc w:val="right"/>
            </w:pPr>
            <w:r w:rsidRPr="00605DEB">
              <w:t>2681,2</w:t>
            </w:r>
          </w:p>
        </w:tc>
        <w:tc>
          <w:tcPr>
            <w:tcW w:w="0" w:type="auto"/>
            <w:hideMark/>
          </w:tcPr>
          <w:p w:rsidR="002F271D" w:rsidRPr="00605DEB" w:rsidRDefault="002F271D" w:rsidP="002F271D">
            <w:pPr>
              <w:ind w:firstLine="0"/>
              <w:jc w:val="right"/>
            </w:pPr>
            <w:r w:rsidRPr="00605DEB">
              <w:t>3229,7</w:t>
            </w:r>
          </w:p>
        </w:tc>
      </w:tr>
      <w:tr w:rsidR="002F271D" w:rsidRPr="004041A1" w:rsidTr="00291C76">
        <w:trPr>
          <w:jc w:val="center"/>
        </w:trPr>
        <w:tc>
          <w:tcPr>
            <w:tcW w:w="1271" w:type="dxa"/>
            <w:vAlign w:val="center"/>
          </w:tcPr>
          <w:p w:rsidR="002F271D" w:rsidRPr="00605DEB" w:rsidRDefault="002F271D" w:rsidP="002F271D">
            <w:pPr>
              <w:ind w:firstLine="0"/>
              <w:jc w:val="center"/>
            </w:pPr>
            <w:r w:rsidRPr="00605DEB">
              <w:t>2017</w:t>
            </w:r>
          </w:p>
        </w:tc>
        <w:tc>
          <w:tcPr>
            <w:tcW w:w="0" w:type="auto"/>
            <w:hideMark/>
          </w:tcPr>
          <w:p w:rsidR="002F271D" w:rsidRPr="00605DEB" w:rsidRDefault="002F271D" w:rsidP="002F271D">
            <w:pPr>
              <w:ind w:firstLine="0"/>
              <w:jc w:val="center"/>
            </w:pPr>
            <w:r w:rsidRPr="00605DEB">
              <w:t>2.</w:t>
            </w:r>
          </w:p>
        </w:tc>
        <w:tc>
          <w:tcPr>
            <w:tcW w:w="0" w:type="auto"/>
            <w:hideMark/>
          </w:tcPr>
          <w:p w:rsidR="002F271D" w:rsidRPr="00605DEB" w:rsidRDefault="002F271D" w:rsidP="002F271D">
            <w:pPr>
              <w:ind w:firstLine="0"/>
              <w:jc w:val="right"/>
            </w:pPr>
            <w:r w:rsidRPr="00605DEB">
              <w:t>2753,3</w:t>
            </w:r>
          </w:p>
        </w:tc>
        <w:tc>
          <w:tcPr>
            <w:tcW w:w="0" w:type="auto"/>
            <w:hideMark/>
          </w:tcPr>
          <w:p w:rsidR="002F271D" w:rsidRPr="00605DEB" w:rsidRDefault="002F271D" w:rsidP="002F271D">
            <w:pPr>
              <w:ind w:firstLine="0"/>
              <w:jc w:val="right"/>
            </w:pPr>
            <w:r w:rsidRPr="00605DEB">
              <w:t>3422,2</w:t>
            </w:r>
          </w:p>
        </w:tc>
      </w:tr>
      <w:tr w:rsidR="002F271D" w:rsidRPr="004041A1" w:rsidTr="00291C76">
        <w:trPr>
          <w:jc w:val="center"/>
        </w:trPr>
        <w:tc>
          <w:tcPr>
            <w:tcW w:w="1271" w:type="dxa"/>
            <w:vAlign w:val="center"/>
          </w:tcPr>
          <w:p w:rsidR="002F271D" w:rsidRPr="00605DEB" w:rsidRDefault="002F271D" w:rsidP="002F271D">
            <w:pPr>
              <w:ind w:firstLine="0"/>
              <w:jc w:val="center"/>
            </w:pPr>
            <w:r w:rsidRPr="00605DEB">
              <w:t>2017</w:t>
            </w:r>
          </w:p>
        </w:tc>
        <w:tc>
          <w:tcPr>
            <w:tcW w:w="0" w:type="auto"/>
            <w:hideMark/>
          </w:tcPr>
          <w:p w:rsidR="002F271D" w:rsidRPr="00605DEB" w:rsidRDefault="002F271D" w:rsidP="002F271D">
            <w:pPr>
              <w:ind w:firstLine="0"/>
              <w:jc w:val="center"/>
            </w:pPr>
            <w:r w:rsidRPr="00605DEB">
              <w:t>3.</w:t>
            </w:r>
          </w:p>
        </w:tc>
        <w:tc>
          <w:tcPr>
            <w:tcW w:w="0" w:type="auto"/>
            <w:hideMark/>
          </w:tcPr>
          <w:p w:rsidR="002F271D" w:rsidRPr="00605DEB" w:rsidRDefault="002F271D" w:rsidP="002F271D">
            <w:pPr>
              <w:ind w:firstLine="0"/>
              <w:jc w:val="right"/>
            </w:pPr>
            <w:r w:rsidRPr="00605DEB">
              <w:t>2922,9</w:t>
            </w:r>
          </w:p>
        </w:tc>
        <w:tc>
          <w:tcPr>
            <w:tcW w:w="0" w:type="auto"/>
            <w:hideMark/>
          </w:tcPr>
          <w:p w:rsidR="002F271D" w:rsidRPr="00605DEB" w:rsidRDefault="002F271D" w:rsidP="002F271D">
            <w:pPr>
              <w:ind w:firstLine="0"/>
              <w:jc w:val="right"/>
            </w:pPr>
            <w:r w:rsidRPr="00605DEB">
              <w:t>3730,5</w:t>
            </w:r>
          </w:p>
        </w:tc>
      </w:tr>
      <w:tr w:rsidR="002F271D" w:rsidRPr="004041A1" w:rsidTr="00291C76">
        <w:trPr>
          <w:jc w:val="center"/>
        </w:trPr>
        <w:tc>
          <w:tcPr>
            <w:tcW w:w="1271" w:type="dxa"/>
            <w:vAlign w:val="center"/>
          </w:tcPr>
          <w:p w:rsidR="002F271D" w:rsidRPr="00605DEB" w:rsidRDefault="002F271D" w:rsidP="002F271D">
            <w:pPr>
              <w:ind w:firstLine="0"/>
              <w:jc w:val="center"/>
            </w:pPr>
            <w:r w:rsidRPr="00605DEB">
              <w:t>2017</w:t>
            </w:r>
          </w:p>
        </w:tc>
        <w:tc>
          <w:tcPr>
            <w:tcW w:w="0" w:type="auto"/>
            <w:hideMark/>
          </w:tcPr>
          <w:p w:rsidR="002F271D" w:rsidRPr="00605DEB" w:rsidRDefault="002F271D" w:rsidP="002F271D">
            <w:pPr>
              <w:ind w:firstLine="0"/>
              <w:jc w:val="center"/>
            </w:pPr>
            <w:r w:rsidRPr="00605DEB">
              <w:t>4.</w:t>
            </w:r>
          </w:p>
        </w:tc>
        <w:tc>
          <w:tcPr>
            <w:tcW w:w="0" w:type="auto"/>
            <w:hideMark/>
          </w:tcPr>
          <w:p w:rsidR="002F271D" w:rsidRPr="00605DEB" w:rsidRDefault="002F271D" w:rsidP="002F271D">
            <w:pPr>
              <w:ind w:firstLine="0"/>
              <w:jc w:val="right"/>
            </w:pPr>
            <w:r w:rsidRPr="00605DEB">
              <w:t>3149,7</w:t>
            </w:r>
          </w:p>
        </w:tc>
        <w:tc>
          <w:tcPr>
            <w:tcW w:w="0" w:type="auto"/>
            <w:hideMark/>
          </w:tcPr>
          <w:p w:rsidR="002F271D" w:rsidRPr="00605DEB" w:rsidRDefault="002F271D" w:rsidP="002F271D">
            <w:pPr>
              <w:ind w:firstLine="0"/>
              <w:jc w:val="right"/>
            </w:pPr>
            <w:r w:rsidRPr="00605DEB">
              <w:t>3658,7</w:t>
            </w:r>
          </w:p>
        </w:tc>
      </w:tr>
      <w:tr w:rsidR="002F271D" w:rsidRPr="004041A1" w:rsidTr="00291C76">
        <w:trPr>
          <w:jc w:val="center"/>
        </w:trPr>
        <w:tc>
          <w:tcPr>
            <w:tcW w:w="1271" w:type="dxa"/>
            <w:vMerge w:val="restart"/>
            <w:vAlign w:val="center"/>
          </w:tcPr>
          <w:p w:rsidR="002F271D" w:rsidRPr="00605DEB" w:rsidRDefault="002F271D" w:rsidP="002F271D">
            <w:pPr>
              <w:ind w:firstLine="0"/>
              <w:jc w:val="center"/>
            </w:pPr>
            <w:r w:rsidRPr="00605DEB">
              <w:t>2018</w:t>
            </w:r>
          </w:p>
        </w:tc>
        <w:tc>
          <w:tcPr>
            <w:tcW w:w="0" w:type="auto"/>
            <w:hideMark/>
          </w:tcPr>
          <w:p w:rsidR="002F271D" w:rsidRPr="00605DEB" w:rsidRDefault="002F271D" w:rsidP="002F271D">
            <w:pPr>
              <w:ind w:firstLine="0"/>
              <w:jc w:val="center"/>
            </w:pPr>
            <w:r w:rsidRPr="00605DEB">
              <w:t>1.</w:t>
            </w:r>
          </w:p>
        </w:tc>
        <w:tc>
          <w:tcPr>
            <w:tcW w:w="0" w:type="auto"/>
            <w:hideMark/>
          </w:tcPr>
          <w:p w:rsidR="002F271D" w:rsidRPr="00605DEB" w:rsidRDefault="002F271D" w:rsidP="002F271D">
            <w:pPr>
              <w:ind w:firstLine="0"/>
              <w:jc w:val="right"/>
            </w:pPr>
            <w:r w:rsidRPr="00605DEB">
              <w:t>2892,5</w:t>
            </w:r>
          </w:p>
        </w:tc>
        <w:tc>
          <w:tcPr>
            <w:tcW w:w="0" w:type="auto"/>
            <w:hideMark/>
          </w:tcPr>
          <w:p w:rsidR="002F271D" w:rsidRPr="00605DEB" w:rsidRDefault="002F271D" w:rsidP="002F271D">
            <w:pPr>
              <w:ind w:firstLine="0"/>
              <w:jc w:val="right"/>
            </w:pPr>
            <w:r w:rsidRPr="00605DEB">
              <w:t>3446,5</w:t>
            </w:r>
          </w:p>
        </w:tc>
      </w:tr>
      <w:tr w:rsidR="002F271D" w:rsidRPr="004041A1" w:rsidTr="00291C76">
        <w:trPr>
          <w:jc w:val="center"/>
        </w:trPr>
        <w:tc>
          <w:tcPr>
            <w:tcW w:w="1271" w:type="dxa"/>
            <w:vMerge/>
          </w:tcPr>
          <w:p w:rsidR="002F271D" w:rsidRPr="00605DEB" w:rsidRDefault="002F271D" w:rsidP="002F271D">
            <w:pPr>
              <w:ind w:firstLine="0"/>
              <w:jc w:val="center"/>
            </w:pPr>
          </w:p>
        </w:tc>
        <w:tc>
          <w:tcPr>
            <w:tcW w:w="0" w:type="auto"/>
            <w:hideMark/>
          </w:tcPr>
          <w:p w:rsidR="002F271D" w:rsidRPr="00605DEB" w:rsidRDefault="002F271D" w:rsidP="002F271D">
            <w:pPr>
              <w:ind w:firstLine="0"/>
              <w:jc w:val="center"/>
            </w:pPr>
            <w:r w:rsidRPr="00605DEB">
              <w:t>2.</w:t>
            </w:r>
          </w:p>
        </w:tc>
        <w:tc>
          <w:tcPr>
            <w:tcW w:w="0" w:type="auto"/>
            <w:hideMark/>
          </w:tcPr>
          <w:p w:rsidR="002F271D" w:rsidRPr="00605DEB" w:rsidRDefault="002F271D" w:rsidP="002F271D">
            <w:pPr>
              <w:ind w:firstLine="0"/>
              <w:jc w:val="right"/>
            </w:pPr>
            <w:r w:rsidRPr="00605DEB">
              <w:t>3097,3</w:t>
            </w:r>
          </w:p>
        </w:tc>
        <w:tc>
          <w:tcPr>
            <w:tcW w:w="0" w:type="auto"/>
            <w:hideMark/>
          </w:tcPr>
          <w:p w:rsidR="002F271D" w:rsidRPr="00605DEB" w:rsidRDefault="002F271D" w:rsidP="002F271D">
            <w:pPr>
              <w:ind w:firstLine="0"/>
              <w:jc w:val="right"/>
            </w:pPr>
            <w:r w:rsidRPr="00605DEB">
              <w:t>3779,7</w:t>
            </w:r>
          </w:p>
        </w:tc>
      </w:tr>
      <w:tr w:rsidR="002F271D" w:rsidRPr="004041A1" w:rsidTr="00291C76">
        <w:trPr>
          <w:jc w:val="center"/>
        </w:trPr>
        <w:tc>
          <w:tcPr>
            <w:tcW w:w="1271" w:type="dxa"/>
            <w:vMerge/>
          </w:tcPr>
          <w:p w:rsidR="002F271D" w:rsidRPr="00605DEB" w:rsidRDefault="002F271D" w:rsidP="002F271D">
            <w:pPr>
              <w:ind w:firstLine="0"/>
              <w:jc w:val="center"/>
            </w:pPr>
          </w:p>
        </w:tc>
        <w:tc>
          <w:tcPr>
            <w:tcW w:w="0" w:type="auto"/>
            <w:hideMark/>
          </w:tcPr>
          <w:p w:rsidR="002F271D" w:rsidRPr="00605DEB" w:rsidRDefault="002F271D" w:rsidP="002F271D">
            <w:pPr>
              <w:ind w:firstLine="0"/>
              <w:jc w:val="center"/>
            </w:pPr>
            <w:r w:rsidRPr="00605DEB">
              <w:t>3.</w:t>
            </w:r>
          </w:p>
        </w:tc>
        <w:tc>
          <w:tcPr>
            <w:tcW w:w="0" w:type="auto"/>
            <w:hideMark/>
          </w:tcPr>
          <w:p w:rsidR="002F271D" w:rsidRPr="00605DEB" w:rsidRDefault="002F271D" w:rsidP="002F271D">
            <w:pPr>
              <w:ind w:firstLine="0"/>
              <w:jc w:val="right"/>
            </w:pPr>
            <w:r w:rsidRPr="00605DEB">
              <w:t>3082,2</w:t>
            </w:r>
          </w:p>
        </w:tc>
        <w:tc>
          <w:tcPr>
            <w:tcW w:w="0" w:type="auto"/>
            <w:hideMark/>
          </w:tcPr>
          <w:p w:rsidR="002F271D" w:rsidRPr="00605DEB" w:rsidRDefault="002F271D" w:rsidP="002F271D">
            <w:pPr>
              <w:ind w:firstLine="0"/>
              <w:jc w:val="right"/>
            </w:pPr>
            <w:r w:rsidRPr="00605DEB">
              <w:t>4232,7</w:t>
            </w:r>
          </w:p>
        </w:tc>
      </w:tr>
      <w:tr w:rsidR="002F271D" w:rsidRPr="004041A1" w:rsidTr="00291C76">
        <w:trPr>
          <w:jc w:val="center"/>
        </w:trPr>
        <w:tc>
          <w:tcPr>
            <w:tcW w:w="1271" w:type="dxa"/>
            <w:vMerge/>
          </w:tcPr>
          <w:p w:rsidR="002F271D" w:rsidRPr="00605DEB" w:rsidRDefault="002F271D" w:rsidP="002F271D">
            <w:pPr>
              <w:ind w:firstLine="0"/>
              <w:jc w:val="center"/>
            </w:pPr>
          </w:p>
        </w:tc>
        <w:tc>
          <w:tcPr>
            <w:tcW w:w="0" w:type="auto"/>
            <w:hideMark/>
          </w:tcPr>
          <w:p w:rsidR="002F271D" w:rsidRPr="00605DEB" w:rsidRDefault="002F271D" w:rsidP="002F271D">
            <w:pPr>
              <w:ind w:firstLine="0"/>
              <w:jc w:val="center"/>
            </w:pPr>
            <w:r w:rsidRPr="00605DEB">
              <w:t>4.</w:t>
            </w:r>
          </w:p>
        </w:tc>
        <w:tc>
          <w:tcPr>
            <w:tcW w:w="0" w:type="auto"/>
            <w:hideMark/>
          </w:tcPr>
          <w:p w:rsidR="002F271D" w:rsidRPr="00605DEB" w:rsidRDefault="002F271D" w:rsidP="002F271D">
            <w:pPr>
              <w:ind w:firstLine="0"/>
              <w:jc w:val="right"/>
            </w:pPr>
            <w:r w:rsidRPr="00605DEB">
              <w:t>3268,9</w:t>
            </w:r>
          </w:p>
        </w:tc>
        <w:tc>
          <w:tcPr>
            <w:tcW w:w="0" w:type="auto"/>
            <w:hideMark/>
          </w:tcPr>
          <w:p w:rsidR="002F271D" w:rsidRPr="00605DEB" w:rsidRDefault="002F271D" w:rsidP="002F271D">
            <w:pPr>
              <w:ind w:firstLine="0"/>
              <w:jc w:val="right"/>
            </w:pPr>
            <w:r w:rsidRPr="00605DEB">
              <w:t>4002,4</w:t>
            </w:r>
          </w:p>
        </w:tc>
      </w:tr>
    </w:tbl>
    <w:p w:rsidR="008221AA" w:rsidRDefault="008221AA" w:rsidP="008221AA">
      <w:r>
        <w:br w:type="page"/>
      </w:r>
    </w:p>
    <w:p w:rsidR="00357522" w:rsidRDefault="00357522" w:rsidP="00357522">
      <w:pPr>
        <w:pStyle w:val="Heading1"/>
        <w:spacing w:before="225"/>
        <w:ind w:right="150"/>
      </w:pPr>
      <w:r>
        <w:lastRenderedPageBreak/>
        <w:t>Latvijas biznesa gada pārskats</w:t>
      </w:r>
      <w:r>
        <w:rPr>
          <w:rStyle w:val="FootnoteReference"/>
        </w:rPr>
        <w:footnoteReference w:id="13"/>
      </w:r>
    </w:p>
    <w:p w:rsidR="00357522" w:rsidRDefault="00EA7874" w:rsidP="00CD500E">
      <w:r>
        <w:t>1. Rūpniecības produkcijas izlaide astoņos mēnešos Latvijā pieaugusi par 2,9%, 29.10.2018. Latvijā rūpniecības produkcijas izlaide šogad astoņos mēnešos, pēc kalendāri izlīdzinātiem datiem, salīdzināmās cenās palielinājusies par 2,9% salīdzinājumā ar 2017.gada attiecīgo periodu, liecina Centrālās statistikas pārvaldes dati. Tostarp apstrādes rūpniecībā kāpums bijis par 3,1%, ieguves rūpniecībā un karjeru izstrādē - par 3,2%, bet elektroenerģijas un gāzes apgādē - par 2,7%. 2018.gada augustā, salīdzinot ar 2017.gada augustu, rūpniecības produkcijas apmērs, pēc kalendāri izlīdzinātiem datiem, salīdzināmajās cenās audzis par 6,5%. Tostarp apstrādes rūpniecībā pieaugums bijis par 3,9%, ieguves rūpniecībā un karjeru izstrādē - par 1,5%, bet elektroenerģijas un gāzes apgādē - par 16,9%. Produkcijas ražošanas pieaugumu enerģētikā ietekmēja elektroenerģijas ražošanas kāpums koģenerācijas stacijās un gāzes patēriņš.</w:t>
      </w:r>
    </w:p>
    <w:p w:rsidR="00EA7874" w:rsidRDefault="00EA7874" w:rsidP="00CD500E">
      <w:r>
        <w:t>2. Kompetences centriem no ES fondiem pieejami 37 miljoni eiro, 29.10.2018. Kompetences centriem jaunu produktu un tehnoloģiju attīstībai un ieviešanai ražošanā projektu atlases ceturtajā kārtā pieejami vairāk nekā 37,6 miljoni eiro no Eiropas Reģionālās attīstības fonda (ERAF). Uz ERAF līdzfinansējumu komersantu konkurētspējas paaugstināšanai, veicinot pētniecības un rūpniecības sektora sadarbību, varēs pretendēt kompetences centri - sabiedrības ar ierobežotu atbildību vai biedrības, kas apvieno vismaz piecus savstarpēji nesaistītus nozares komersantus vai atzītas lauksaimniecības pakalpojumu kooperatīvās sabiedrības. Kompetences centri ar ERAF atbalstu koordinēs pētniecības projektus - veicinās sadarbību gan vietējā, gan starptautiskā līmenī, tīklošanos, informācijas un zināšanu apmaiņu, tādējādi attīstot jaunus vai būtiski uzlabojot esošos produktus un tehnoloģijas viedās specializācijas jomās.</w:t>
      </w:r>
    </w:p>
    <w:p w:rsidR="00040FE9" w:rsidRDefault="00040FE9" w:rsidP="00040FE9">
      <w:pPr>
        <w:pStyle w:val="Heading1"/>
      </w:pPr>
      <w:r>
        <w:t xml:space="preserve">Mācību </w:t>
      </w:r>
      <w:r w:rsidR="00A61982">
        <w:t>literatūra</w:t>
      </w:r>
    </w:p>
    <w:p w:rsidR="00924325" w:rsidRDefault="00B45D1E" w:rsidP="00712501">
      <w:r w:rsidRPr="00DB787B">
        <w:rPr>
          <w:b/>
        </w:rPr>
        <w:t>Eksporta rokasgrāmata</w:t>
      </w:r>
      <w:r w:rsidRPr="00B45D1E">
        <w:t xml:space="preserve"> ir veidota, lai uzņēmumam sniegtu informāciju par pilnu </w:t>
      </w:r>
      <w:r w:rsidR="008B5AC2">
        <w:t xml:space="preserve">eksporta procesu </w:t>
      </w:r>
      <w:r w:rsidRPr="00B45D1E">
        <w:t xml:space="preserve">– no sava uzņēmuma eksporta spēju apzināšanas līdz eksporta darījuma īstenošanai. Eksporta rokasgrāmata sniedz informāciju gan </w:t>
      </w:r>
      <w:r w:rsidR="00AB00DF">
        <w:t>uzņēmumam</w:t>
      </w:r>
      <w:r w:rsidRPr="00B45D1E">
        <w:t>, kas vēl neeksportē un pagaidām tikai izvērtē savas</w:t>
      </w:r>
      <w:r w:rsidR="00BD7298">
        <w:t xml:space="preserve"> </w:t>
      </w:r>
      <w:r w:rsidRPr="00B45D1E">
        <w:t>eksporta spējas un mērķa tirgu, gan uzņēmumam, kas jau eksportē, taču vēlas savus eksporta apjomus palielināt, kā arī veidot eksporta stratēģiju un tirgus apguves plānu. Eksporta rokasgrāmata aicina uzņēmumus stratēģiski domāt par eksporta plānošanu un izvērtēšanu un veidot tirgus apguves stratēģiju, kas balstīta uz informāciju par mērķa tirgiem un savu resursu apzināšanu</w:t>
      </w:r>
      <w:r>
        <w:t>.</w:t>
      </w:r>
    </w:p>
    <w:p w:rsidR="00B45D1E" w:rsidRDefault="00712501" w:rsidP="00040FE9">
      <w:r w:rsidRPr="00DB787B">
        <w:rPr>
          <w:b/>
        </w:rPr>
        <w:t>LIAA piedāvā dažādus</w:t>
      </w:r>
      <w:r>
        <w:t xml:space="preserve"> </w:t>
      </w:r>
      <w:r w:rsidRPr="00DB787B">
        <w:rPr>
          <w:b/>
        </w:rPr>
        <w:t>atbalsta instrumentus</w:t>
      </w:r>
      <w:r>
        <w:t xml:space="preserve"> uzņēmējiem s</w:t>
      </w:r>
      <w:r w:rsidRPr="00712501">
        <w:t>tarptaut</w:t>
      </w:r>
      <w:r>
        <w:t xml:space="preserve">iskās konkurētspējas veicināšanā, reģionālos biznesa un ražojošo industriju inkubatorus, inovāciju </w:t>
      </w:r>
      <w:proofErr w:type="spellStart"/>
      <w:r>
        <w:t>vaučerus</w:t>
      </w:r>
      <w:proofErr w:type="spellEnd"/>
      <w:r>
        <w:t>, atbalstu start</w:t>
      </w:r>
      <w:r w:rsidR="00F71706">
        <w:noBreakHyphen/>
      </w:r>
      <w:proofErr w:type="spellStart"/>
      <w:r>
        <w:t>up</w:t>
      </w:r>
      <w:proofErr w:type="spellEnd"/>
      <w:r>
        <w:t xml:space="preserve"> uzņēmumiem, Latvijas ārējās ekonomiskās pārstāvniecības un ārējās tirdzniecības portālu.</w:t>
      </w:r>
      <w:r w:rsidR="00B7523B">
        <w:br/>
      </w:r>
      <w:r>
        <w:t xml:space="preserve">Uzņēmumiem tiek piedāvāts </w:t>
      </w:r>
      <w:r w:rsidRPr="00712501">
        <w:t>Eiropas Biznesa atbalsta tīkls</w:t>
      </w:r>
      <w:r>
        <w:t>, u</w:t>
      </w:r>
      <w:r w:rsidRPr="00712501">
        <w:t>zņēmuma ienākuma nodokļa atvieglojumi</w:t>
      </w:r>
      <w:r>
        <w:t xml:space="preserve">, </w:t>
      </w:r>
      <w:r w:rsidR="0021144F">
        <w:t>dažādi Ekonomikas Ministrijas atbalsta pasākumi, a</w:t>
      </w:r>
      <w:r w:rsidR="0021144F" w:rsidRPr="0021144F">
        <w:t>tbalsts biznesa uzsākšanai un attīstībai</w:t>
      </w:r>
      <w:r w:rsidR="0021144F">
        <w:t>, atbalsts inovācijām u.c.</w:t>
      </w:r>
    </w:p>
    <w:p w:rsidR="00267218" w:rsidRPr="00267218" w:rsidRDefault="00267218" w:rsidP="00267218">
      <w:r w:rsidRPr="00DB787B">
        <w:rPr>
          <w:b/>
        </w:rPr>
        <w:t>Jauno uzņēmēju veiksmes</w:t>
      </w:r>
      <w:r>
        <w:t xml:space="preserve"> stāstu mērķis ir informēt un iedrošināt pēc</w:t>
      </w:r>
      <w:r w:rsidRPr="00267218">
        <w:t xml:space="preserve"> iespējas plašāku sabiedrības daļu uzsākt </w:t>
      </w:r>
      <w:del w:id="1" w:author="Redaktors" w:date="2019-10-23T00:16:00Z">
        <w:r w:rsidR="00647A43" w:rsidDel="00647A43">
          <w:delText>biznesu</w:delText>
        </w:r>
      </w:del>
      <w:ins w:id="2" w:author="Redaktors" w:date="2019-10-23T00:16:00Z">
        <w:r w:rsidR="00647A43" w:rsidRPr="00267218">
          <w:t>uzņēmējdarbību</w:t>
        </w:r>
      </w:ins>
      <w:r w:rsidR="00647A43">
        <w:t xml:space="preserve"> </w:t>
      </w:r>
      <w:r w:rsidRPr="00267218">
        <w:t xml:space="preserve">un celt uzņēmējdarbības prestižu. Programmas pasākumi vērsti uz to, lai sekmētu sabiedrības izpratni par inovācijas lomu konkurētspējas veicināšanā </w:t>
      </w:r>
      <w:r w:rsidRPr="00267218">
        <w:lastRenderedPageBreak/>
        <w:t>un iedrošinātu pievērsties inovatīvu risinājumu izstrādei un pielietošanai.</w:t>
      </w:r>
      <w:r>
        <w:t xml:space="preserve"> Šīs programmas mērķauditorija ir plaša – sākot ar pamatizglītības izglītojamiem, līdz sabiedrībai kopumā.</w:t>
      </w:r>
    </w:p>
    <w:p w:rsidR="00885469" w:rsidRDefault="00E956FB" w:rsidP="00E956FB">
      <w:pPr>
        <w:pStyle w:val="Heading1"/>
      </w:pPr>
      <w:r>
        <w:t>Izmantot</w:t>
      </w:r>
      <w:r w:rsidR="00A61982">
        <w:t>ie avoti</w:t>
      </w:r>
    </w:p>
    <w:p w:rsidR="00E956FB" w:rsidRDefault="00EF0EB0" w:rsidP="00EF0EB0">
      <w:pPr>
        <w:pStyle w:val="ListParagraph"/>
        <w:numPr>
          <w:ilvl w:val="0"/>
          <w:numId w:val="14"/>
        </w:numPr>
        <w:ind w:left="426"/>
      </w:pPr>
      <w:r w:rsidRPr="00EF0EB0">
        <w:t>Galvenās darbības sfēras privātajā sektorā</w:t>
      </w:r>
      <w:r>
        <w:t>, pieejams</w:t>
      </w:r>
      <w:r w:rsidRPr="00EF0EB0">
        <w:t xml:space="preserve"> </w:t>
      </w:r>
      <w:r w:rsidR="00E956FB" w:rsidRPr="00E956FB">
        <w:t>http://www.liaa.gov.lv/lv/par-liaa/darbibas-sferas</w:t>
      </w:r>
    </w:p>
    <w:p w:rsidR="00E956FB" w:rsidRDefault="008B5AC2" w:rsidP="00EF0EB0">
      <w:pPr>
        <w:pStyle w:val="ListParagraph"/>
        <w:numPr>
          <w:ilvl w:val="0"/>
          <w:numId w:val="14"/>
        </w:numPr>
        <w:ind w:left="426"/>
      </w:pPr>
      <w:ins w:id="3" w:author="Redaktors" w:date="2019-04-25T12:38:00Z">
        <w:r w:rsidRPr="00EF0EB0">
          <w:t>Latvijas Investīciju un attīstības aģentūras</w:t>
        </w:r>
        <w:r w:rsidDel="008B5AC2">
          <w:t xml:space="preserve"> </w:t>
        </w:r>
      </w:ins>
      <w:del w:id="4" w:author="Redaktors" w:date="2019-04-25T12:38:00Z">
        <w:r w:rsidDel="008B5AC2">
          <w:delText xml:space="preserve">LIAA </w:delText>
        </w:r>
      </w:del>
      <w:r w:rsidR="00EF0EB0" w:rsidRPr="00EF0EB0">
        <w:t>pakalpojumi</w:t>
      </w:r>
      <w:r w:rsidR="00EF0EB0">
        <w:t>, pieejams</w:t>
      </w:r>
      <w:r w:rsidR="00EF0EB0" w:rsidRPr="00E956FB">
        <w:t xml:space="preserve"> </w:t>
      </w:r>
      <w:r w:rsidR="00E956FB" w:rsidRPr="00E956FB">
        <w:t>http://www.liaa.gov.lv/lv/par-liaa/pakalpojumi</w:t>
      </w:r>
    </w:p>
    <w:p w:rsidR="00E956FB" w:rsidRDefault="0021144F" w:rsidP="00723CEB">
      <w:pPr>
        <w:pStyle w:val="ListParagraph"/>
        <w:numPr>
          <w:ilvl w:val="0"/>
          <w:numId w:val="14"/>
        </w:numPr>
        <w:ind w:left="426"/>
      </w:pPr>
      <w:r w:rsidRPr="0021144F">
        <w:t>LIAA pakalpojumi eksportētājiem</w:t>
      </w:r>
      <w:r>
        <w:t xml:space="preserve">, pieejams </w:t>
      </w:r>
      <w:r w:rsidRPr="0021144F">
        <w:t>http://eksports.liaa.gov.lv/pakalpojumi</w:t>
      </w:r>
    </w:p>
    <w:p w:rsidR="00E956FB" w:rsidRDefault="0021144F" w:rsidP="00723CEB">
      <w:pPr>
        <w:pStyle w:val="ListParagraph"/>
        <w:numPr>
          <w:ilvl w:val="0"/>
          <w:numId w:val="14"/>
        </w:numPr>
        <w:ind w:left="426"/>
      </w:pPr>
      <w:r w:rsidRPr="0021144F">
        <w:t>Eksporta semināri</w:t>
      </w:r>
      <w:r w:rsidR="00EF0EB0">
        <w:t>, pieejams</w:t>
      </w:r>
      <w:r w:rsidR="00EF0EB0" w:rsidRPr="00E956FB">
        <w:t xml:space="preserve"> </w:t>
      </w:r>
      <w:r w:rsidRPr="0021144F">
        <w:t>http://eksports.liaa.gov.lv/pakalpojumi/eksporta-seminari</w:t>
      </w:r>
    </w:p>
    <w:p w:rsidR="00185AA8" w:rsidRDefault="00185AA8" w:rsidP="00723CEB">
      <w:pPr>
        <w:pStyle w:val="ListParagraph"/>
        <w:numPr>
          <w:ilvl w:val="0"/>
          <w:numId w:val="14"/>
        </w:numPr>
        <w:ind w:left="426"/>
      </w:pPr>
      <w:r>
        <w:t xml:space="preserve">Tirgus apgūšana, pieejams </w:t>
      </w:r>
      <w:r w:rsidRPr="00F040BF">
        <w:t>http://eksports.liaa.gov.lv/noderigi-padomi-eksportetajiem/tirgus-apguves-veidi</w:t>
      </w:r>
    </w:p>
    <w:p w:rsidR="0021144F" w:rsidRDefault="0021144F" w:rsidP="00723CEB">
      <w:pPr>
        <w:pStyle w:val="ListParagraph"/>
        <w:numPr>
          <w:ilvl w:val="0"/>
          <w:numId w:val="14"/>
        </w:numPr>
        <w:ind w:left="426"/>
      </w:pPr>
      <w:r>
        <w:t xml:space="preserve">Intelektuālā īpašuma aizsardzība Ķīnā, pieejams </w:t>
      </w:r>
      <w:r w:rsidRPr="0021144F">
        <w:t>http://eksports.liaa.gov.lv/intelektuala-ipasuma-aizsardziba-kina</w:t>
      </w:r>
    </w:p>
    <w:p w:rsidR="00E956FB" w:rsidRDefault="00EF0EB0" w:rsidP="00EF0EB0">
      <w:pPr>
        <w:pStyle w:val="ListParagraph"/>
        <w:numPr>
          <w:ilvl w:val="0"/>
          <w:numId w:val="14"/>
        </w:numPr>
        <w:ind w:left="426"/>
      </w:pPr>
      <w:r w:rsidRPr="00EF0EB0">
        <w:t>Latvijas biznesa gada pārskats</w:t>
      </w:r>
      <w:r>
        <w:t>, pieejams</w:t>
      </w:r>
      <w:r w:rsidRPr="00E956FB">
        <w:t xml:space="preserve"> </w:t>
      </w:r>
      <w:r w:rsidR="00E956FB" w:rsidRPr="00E956FB">
        <w:t>https://www.firmas.lv/</w:t>
      </w:r>
      <w:r w:rsidR="00857C1E">
        <w:t>‌</w:t>
      </w:r>
      <w:r w:rsidR="00E956FB" w:rsidRPr="00E956FB">
        <w:t>lbgpp/2017/</w:t>
      </w:r>
      <w:r w:rsidR="00857C1E">
        <w:t>‌</w:t>
      </w:r>
      <w:r w:rsidR="00E956FB" w:rsidRPr="00E956FB">
        <w:t>raksti/</w:t>
      </w:r>
      <w:r w:rsidR="00857C1E">
        <w:t>‌</w:t>
      </w:r>
      <w:r w:rsidR="00E956FB" w:rsidRPr="00E956FB">
        <w:t>1000000440545</w:t>
      </w:r>
    </w:p>
    <w:p w:rsidR="00E956FB" w:rsidRDefault="00EF0EB0" w:rsidP="00EF0EB0">
      <w:pPr>
        <w:pStyle w:val="ListParagraph"/>
        <w:numPr>
          <w:ilvl w:val="0"/>
          <w:numId w:val="14"/>
        </w:numPr>
        <w:ind w:left="426"/>
      </w:pPr>
      <w:r w:rsidRPr="00EF0EB0">
        <w:t>Preču ārējā tirdzniecība</w:t>
      </w:r>
      <w:r>
        <w:t>, pieejams</w:t>
      </w:r>
      <w:r w:rsidRPr="00E956FB">
        <w:t xml:space="preserve"> </w:t>
      </w:r>
      <w:r w:rsidR="00E956FB" w:rsidRPr="00E956FB">
        <w:t>https://www.csb.gov.lv/lv/statistika/statistikas-temas/areja-tirdznieciba/apkopojums/tabulas/metadati-precu-areja-tirdznieciba</w:t>
      </w:r>
    </w:p>
    <w:p w:rsidR="00E956FB" w:rsidRDefault="00EF0EB0" w:rsidP="00EF0EB0">
      <w:pPr>
        <w:pStyle w:val="ListParagraph"/>
        <w:numPr>
          <w:ilvl w:val="0"/>
          <w:numId w:val="14"/>
        </w:numPr>
        <w:ind w:left="426"/>
      </w:pPr>
      <w:r w:rsidRPr="00EF0EB0">
        <w:t>Maijā preču ārējās tirdzniecības apgrozījums par 9,6 % lielāks nekā pērn,</w:t>
      </w:r>
      <w:r>
        <w:t xml:space="preserve"> pieejams</w:t>
      </w:r>
      <w:r w:rsidRPr="00E956FB">
        <w:t xml:space="preserve"> </w:t>
      </w:r>
      <w:r w:rsidR="00E956FB" w:rsidRPr="00E956FB">
        <w:t>https://www.csb.gov.lv/lv/statistika/statistikas-temas/areja-tirdznieciba/apkopojums/meklet-tema/2308-latvijas-areja-tirdznieciba-2018-gada-maija</w:t>
      </w:r>
    </w:p>
    <w:p w:rsidR="00E956FB" w:rsidRDefault="00EF0EB0" w:rsidP="00EF0EB0">
      <w:pPr>
        <w:pStyle w:val="ListParagraph"/>
        <w:numPr>
          <w:ilvl w:val="0"/>
          <w:numId w:val="14"/>
        </w:numPr>
        <w:ind w:left="426"/>
      </w:pPr>
      <w:r w:rsidRPr="00EF0EB0">
        <w:t>AT020c. Eksports un imports pa valstu grupām pa ceturkšņiem (</w:t>
      </w:r>
      <w:proofErr w:type="spellStart"/>
      <w:r w:rsidRPr="00EF0EB0">
        <w:t>mlj</w:t>
      </w:r>
      <w:proofErr w:type="spellEnd"/>
      <w:r w:rsidRPr="00EF0EB0">
        <w:t xml:space="preserve">. </w:t>
      </w:r>
      <w:proofErr w:type="spellStart"/>
      <w:r w:rsidRPr="00EF0EB0">
        <w:t>euro</w:t>
      </w:r>
      <w:proofErr w:type="spellEnd"/>
      <w:r w:rsidRPr="00EF0EB0">
        <w:t>)</w:t>
      </w:r>
      <w:r>
        <w:t>, pieejams</w:t>
      </w:r>
      <w:r w:rsidRPr="00E956FB">
        <w:t xml:space="preserve"> </w:t>
      </w:r>
      <w:r w:rsidR="00E956FB" w:rsidRPr="00E956FB">
        <w:t>https://data1.csb.gov.lv/pxweb/lv/atirdz/atirdz__atirdz__isterm/AT020c.px/</w:t>
      </w:r>
    </w:p>
    <w:p w:rsidR="00E956FB" w:rsidRDefault="00EF0EB0" w:rsidP="00EF0EB0">
      <w:pPr>
        <w:pStyle w:val="ListParagraph"/>
        <w:numPr>
          <w:ilvl w:val="0"/>
          <w:numId w:val="14"/>
        </w:numPr>
        <w:ind w:left="426"/>
      </w:pPr>
      <w:r w:rsidRPr="00EF0EB0">
        <w:t>AT020c. Eksports un imports pa valstu grupām pa ceturkšņiem (</w:t>
      </w:r>
      <w:proofErr w:type="spellStart"/>
      <w:r w:rsidRPr="00EF0EB0">
        <w:t>mlj</w:t>
      </w:r>
      <w:proofErr w:type="spellEnd"/>
      <w:r w:rsidRPr="00EF0EB0">
        <w:t xml:space="preserve">. </w:t>
      </w:r>
      <w:proofErr w:type="spellStart"/>
      <w:r w:rsidRPr="00EF0EB0">
        <w:t>euro</w:t>
      </w:r>
      <w:proofErr w:type="spellEnd"/>
      <w:r w:rsidRPr="00EF0EB0">
        <w:t>)</w:t>
      </w:r>
      <w:r>
        <w:t>, pieejams</w:t>
      </w:r>
      <w:r w:rsidRPr="00E956FB">
        <w:t xml:space="preserve"> </w:t>
      </w:r>
      <w:r w:rsidR="00E956FB" w:rsidRPr="00E956FB">
        <w:t>https://data1.csb.gov.lv/pxweb/lv/atirdz/atirdz__atirdz__isterm/AT020c.px/</w:t>
      </w:r>
    </w:p>
    <w:p w:rsidR="00E956FB" w:rsidRDefault="00EF0EB0" w:rsidP="00EF0EB0">
      <w:pPr>
        <w:pStyle w:val="ListParagraph"/>
        <w:numPr>
          <w:ilvl w:val="0"/>
          <w:numId w:val="14"/>
        </w:numPr>
        <w:ind w:left="426"/>
      </w:pPr>
      <w:r w:rsidRPr="00EF0EB0">
        <w:t>AT020c. Eksports un imports pa valstu grupām pa ceturkšņiem (</w:t>
      </w:r>
      <w:proofErr w:type="spellStart"/>
      <w:r w:rsidRPr="00EF0EB0">
        <w:t>mlj</w:t>
      </w:r>
      <w:proofErr w:type="spellEnd"/>
      <w:r w:rsidRPr="00EF0EB0">
        <w:t xml:space="preserve">. </w:t>
      </w:r>
      <w:proofErr w:type="spellStart"/>
      <w:r w:rsidRPr="00EF0EB0">
        <w:t>euro</w:t>
      </w:r>
      <w:proofErr w:type="spellEnd"/>
      <w:r w:rsidRPr="00EF0EB0">
        <w:t>)</w:t>
      </w:r>
      <w:r>
        <w:t>, pieejams</w:t>
      </w:r>
      <w:r w:rsidRPr="00E956FB">
        <w:t xml:space="preserve"> </w:t>
      </w:r>
      <w:r w:rsidR="00E956FB" w:rsidRPr="00E956FB">
        <w:t>https://data1.csb.gov.lv/pxweb/lv/atirdz/atirdz__atirdz__isterm/AT020c.px/table/tableViewLayout1/?rxid=f4142bf2-f1c2-4660-9bb7-e973459aee37</w:t>
      </w:r>
    </w:p>
    <w:p w:rsidR="00EF0EB0" w:rsidRDefault="00EF0EB0" w:rsidP="00EA735C">
      <w:pPr>
        <w:pStyle w:val="ListParagraph"/>
        <w:numPr>
          <w:ilvl w:val="0"/>
          <w:numId w:val="14"/>
        </w:numPr>
        <w:ind w:left="426"/>
      </w:pPr>
      <w:r w:rsidRPr="00EF0EB0">
        <w:t>Latvijas biznesa gada pārskats</w:t>
      </w:r>
      <w:r>
        <w:t>, pieejams</w:t>
      </w:r>
      <w:r w:rsidRPr="00EF0EB0">
        <w:t xml:space="preserve"> https://www.firmas.lv/</w:t>
      </w:r>
      <w:r w:rsidR="00857C1E">
        <w:t>‌</w:t>
      </w:r>
      <w:r w:rsidRPr="00EF0EB0">
        <w:t>lbgpp/2017/</w:t>
      </w:r>
      <w:r w:rsidR="00857C1E">
        <w:t>‌</w:t>
      </w:r>
      <w:r w:rsidRPr="00EF0EB0">
        <w:t>raksti/</w:t>
      </w:r>
      <w:r w:rsidR="00857C1E">
        <w:t>‌</w:t>
      </w:r>
      <w:r w:rsidRPr="00EF0EB0">
        <w:t>1000000440545</w:t>
      </w:r>
    </w:p>
    <w:p w:rsidR="00E956FB" w:rsidRDefault="00B85A3A" w:rsidP="00B85A3A">
      <w:pPr>
        <w:pStyle w:val="Heading1"/>
      </w:pPr>
      <w:r>
        <w:t>Priekšmetu rādītājs</w:t>
      </w:r>
    </w:p>
    <w:p w:rsidR="00B85A3A" w:rsidRDefault="00B85A3A" w:rsidP="00B85A3A"/>
    <w:p w:rsidR="00AB4D73" w:rsidRDefault="00AB4D73" w:rsidP="00AB4D73">
      <w:pPr>
        <w:pStyle w:val="Heading1"/>
      </w:pPr>
      <w:r>
        <w:t>Satura rādītājs</w:t>
      </w:r>
    </w:p>
    <w:p w:rsidR="00F71706" w:rsidRPr="00B85A3A" w:rsidRDefault="00F71706" w:rsidP="00F41B25"/>
    <w:sectPr w:rsidR="00F71706" w:rsidRPr="00B85A3A" w:rsidSect="002A5085">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0924" w:rsidRDefault="002F0924" w:rsidP="00432312">
      <w:pPr>
        <w:spacing w:after="0" w:line="240" w:lineRule="auto"/>
      </w:pPr>
      <w:r>
        <w:separator/>
      </w:r>
    </w:p>
  </w:endnote>
  <w:endnote w:type="continuationSeparator" w:id="0">
    <w:p w:rsidR="002F0924" w:rsidRDefault="002F0924" w:rsidP="004323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0924" w:rsidRDefault="002F0924" w:rsidP="00432312">
      <w:pPr>
        <w:spacing w:after="0" w:line="240" w:lineRule="auto"/>
      </w:pPr>
      <w:r>
        <w:separator/>
      </w:r>
    </w:p>
  </w:footnote>
  <w:footnote w:type="continuationSeparator" w:id="0">
    <w:p w:rsidR="002F0924" w:rsidRDefault="002F0924" w:rsidP="00432312">
      <w:pPr>
        <w:spacing w:after="0" w:line="240" w:lineRule="auto"/>
      </w:pPr>
      <w:r>
        <w:continuationSeparator/>
      </w:r>
    </w:p>
  </w:footnote>
  <w:footnote w:id="1">
    <w:p w:rsidR="00677376" w:rsidRDefault="00677376">
      <w:pPr>
        <w:pStyle w:val="FootnoteText"/>
      </w:pPr>
      <w:r>
        <w:rPr>
          <w:rStyle w:val="FootnoteReference"/>
        </w:rPr>
        <w:footnoteRef/>
      </w:r>
      <w:r>
        <w:t xml:space="preserve"> </w:t>
      </w:r>
      <w:r w:rsidRPr="00677376">
        <w:t>http://www.liaa.gov.lv/lv/par-liaa/darbibas-sferas</w:t>
      </w:r>
    </w:p>
  </w:footnote>
  <w:footnote w:id="2">
    <w:p w:rsidR="00677376" w:rsidRDefault="00677376">
      <w:pPr>
        <w:pStyle w:val="FootnoteText"/>
      </w:pPr>
      <w:r>
        <w:rPr>
          <w:rStyle w:val="FootnoteReference"/>
        </w:rPr>
        <w:footnoteRef/>
      </w:r>
      <w:r>
        <w:t xml:space="preserve"> </w:t>
      </w:r>
      <w:r w:rsidRPr="00677376">
        <w:t>http://www.liaa.gov.lv/lv/par-liaa/pakalpojumi</w:t>
      </w:r>
    </w:p>
  </w:footnote>
  <w:footnote w:id="3">
    <w:p w:rsidR="000177CF" w:rsidRDefault="000177CF" w:rsidP="000177CF">
      <w:pPr>
        <w:pStyle w:val="FootnoteText"/>
      </w:pPr>
      <w:r>
        <w:rPr>
          <w:rStyle w:val="FootnoteReference"/>
        </w:rPr>
        <w:footnoteRef/>
      </w:r>
      <w:r>
        <w:t xml:space="preserve"> </w:t>
      </w:r>
      <w:r w:rsidRPr="00857D3C">
        <w:t>http://eksports.liaa.gov.lv/pakalpojumi</w:t>
      </w:r>
    </w:p>
  </w:footnote>
  <w:footnote w:id="4">
    <w:p w:rsidR="00857D3C" w:rsidRDefault="00857D3C">
      <w:pPr>
        <w:pStyle w:val="FootnoteText"/>
      </w:pPr>
      <w:r>
        <w:rPr>
          <w:rStyle w:val="FootnoteReference"/>
        </w:rPr>
        <w:footnoteRef/>
      </w:r>
      <w:r>
        <w:t xml:space="preserve"> </w:t>
      </w:r>
      <w:r w:rsidRPr="00857D3C">
        <w:t>http://eksports.liaa.gov.lv/pakalpojumi/eksporta-seminari</w:t>
      </w:r>
    </w:p>
  </w:footnote>
  <w:footnote w:id="5">
    <w:p w:rsidR="00F040BF" w:rsidRDefault="00F040BF">
      <w:pPr>
        <w:pStyle w:val="FootnoteText"/>
      </w:pPr>
      <w:r>
        <w:rPr>
          <w:rStyle w:val="FootnoteReference"/>
        </w:rPr>
        <w:footnoteRef/>
      </w:r>
      <w:r>
        <w:t xml:space="preserve"> </w:t>
      </w:r>
      <w:r w:rsidRPr="00F040BF">
        <w:t>http://eksports.liaa.gov.lv/noderigi-padomi-eksportetajiem/tirgus-apguves-veidi</w:t>
      </w:r>
    </w:p>
  </w:footnote>
  <w:footnote w:id="6">
    <w:p w:rsidR="00355D41" w:rsidRDefault="00355D41" w:rsidP="00355D41">
      <w:pPr>
        <w:pStyle w:val="FootnoteText"/>
      </w:pPr>
      <w:r>
        <w:rPr>
          <w:rStyle w:val="FootnoteReference"/>
        </w:rPr>
        <w:footnoteRef/>
      </w:r>
      <w:r>
        <w:t xml:space="preserve"> </w:t>
      </w:r>
      <w:r w:rsidRPr="00756CEB">
        <w:t>http://eksports.liaa.gov.lv/intelektuala-ipasuma-aizsardziba-kina</w:t>
      </w:r>
    </w:p>
  </w:footnote>
  <w:footnote w:id="7">
    <w:p w:rsidR="00D61B84" w:rsidRDefault="00D61B84">
      <w:pPr>
        <w:pStyle w:val="FootnoteText"/>
      </w:pPr>
      <w:r>
        <w:rPr>
          <w:rStyle w:val="FootnoteReference"/>
        </w:rPr>
        <w:footnoteRef/>
      </w:r>
      <w:r>
        <w:t xml:space="preserve"> </w:t>
      </w:r>
      <w:r w:rsidRPr="00D61B84">
        <w:t>https://www.firmas.lv/lbgpp/2017/raksti/1000000440545</w:t>
      </w:r>
    </w:p>
  </w:footnote>
  <w:footnote w:id="8">
    <w:p w:rsidR="004E0F74" w:rsidRDefault="004E0F74">
      <w:pPr>
        <w:pStyle w:val="FootnoteText"/>
      </w:pPr>
      <w:r>
        <w:rPr>
          <w:rStyle w:val="FootnoteReference"/>
        </w:rPr>
        <w:footnoteRef/>
      </w:r>
      <w:r w:rsidRPr="004E0F74">
        <w:rPr>
          <w:sz w:val="14"/>
        </w:rPr>
        <w:t xml:space="preserve"> </w:t>
      </w:r>
      <w:r w:rsidRPr="004E0F74">
        <w:rPr>
          <w:sz w:val="12"/>
        </w:rPr>
        <w:t>https://www.csb.gov.lv/lv/statistika/statistikas-temas/areja-tirdznieciba/apkopojums/tabulas/metadati-precu-areja-tirdznieciba</w:t>
      </w:r>
    </w:p>
  </w:footnote>
  <w:footnote w:id="9">
    <w:p w:rsidR="00AC35AA" w:rsidRDefault="00AC35AA">
      <w:pPr>
        <w:pStyle w:val="FootnoteText"/>
      </w:pPr>
      <w:r>
        <w:rPr>
          <w:rStyle w:val="FootnoteReference"/>
        </w:rPr>
        <w:footnoteRef/>
      </w:r>
      <w:r>
        <w:t xml:space="preserve"> </w:t>
      </w:r>
      <w:r w:rsidRPr="00143696">
        <w:rPr>
          <w:sz w:val="12"/>
        </w:rPr>
        <w:t>https://www.csb.gov.lv/lv/statistika/statistikas-temas/areja-tirdznieciba/apkopojums/meklet-tema/2308-latvijas-areja-tirdznieciba-2018-gada-maija</w:t>
      </w:r>
    </w:p>
  </w:footnote>
  <w:footnote w:id="10">
    <w:p w:rsidR="00432312" w:rsidRDefault="00432312">
      <w:pPr>
        <w:pStyle w:val="FootnoteText"/>
      </w:pPr>
      <w:r>
        <w:rPr>
          <w:rStyle w:val="FootnoteReference"/>
        </w:rPr>
        <w:footnoteRef/>
      </w:r>
      <w:r>
        <w:t xml:space="preserve"> </w:t>
      </w:r>
      <w:r w:rsidRPr="00432312">
        <w:t>https://data1.csb.gov.lv/pxweb/lv/atirdz/atirdz__atirdz__isterm/AT020c.px/</w:t>
      </w:r>
    </w:p>
  </w:footnote>
  <w:footnote w:id="11">
    <w:p w:rsidR="00F01811" w:rsidRDefault="00F01811" w:rsidP="00F01811">
      <w:pPr>
        <w:pStyle w:val="FootnoteText"/>
      </w:pPr>
      <w:r>
        <w:rPr>
          <w:rStyle w:val="FootnoteReference"/>
        </w:rPr>
        <w:footnoteRef/>
      </w:r>
      <w:r>
        <w:t xml:space="preserve"> </w:t>
      </w:r>
      <w:r w:rsidRPr="00F01811">
        <w:t>https://data1.csb.gov.lv/pxweb/lv/atirdz/atirdz__atirdz__isterm/AT020c.px</w:t>
      </w:r>
      <w:r>
        <w:t>/</w:t>
      </w:r>
    </w:p>
  </w:footnote>
  <w:footnote w:id="12">
    <w:p w:rsidR="002F271D" w:rsidRDefault="002F271D" w:rsidP="002F271D">
      <w:pPr>
        <w:pStyle w:val="FootnoteText"/>
      </w:pPr>
      <w:r>
        <w:rPr>
          <w:rStyle w:val="FootnoteReference"/>
        </w:rPr>
        <w:footnoteRef/>
      </w:r>
      <w:r>
        <w:t xml:space="preserve"> </w:t>
      </w:r>
      <w:r w:rsidRPr="00EB3C55">
        <w:rPr>
          <w:sz w:val="12"/>
        </w:rPr>
        <w:t>https://data1.csb.gov.lv/pxweb/lv/atirdz/atirdz__atirdz__isterm/AT020c.px/table/tableViewLayout1/?rxid=f4142bf2-f1c2-4660-9bb7-e973459aee37</w:t>
      </w:r>
    </w:p>
  </w:footnote>
  <w:footnote w:id="13">
    <w:p w:rsidR="00357522" w:rsidRDefault="00357522">
      <w:pPr>
        <w:pStyle w:val="FootnoteText"/>
      </w:pPr>
      <w:r>
        <w:rPr>
          <w:rStyle w:val="FootnoteReference"/>
        </w:rPr>
        <w:footnoteRef/>
      </w:r>
      <w:r>
        <w:t xml:space="preserve"> </w:t>
      </w:r>
      <w:r w:rsidRPr="00357522">
        <w:t>https://www.firmas.lv/lbgpp/2017/raksti/1000000440545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C3DDA"/>
    <w:multiLevelType w:val="hybridMultilevel"/>
    <w:tmpl w:val="1B7E3A98"/>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 w15:restartNumberingAfterBreak="0">
    <w:nsid w:val="1482775B"/>
    <w:multiLevelType w:val="multilevel"/>
    <w:tmpl w:val="499E99B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2DC47B5E"/>
    <w:multiLevelType w:val="hybridMultilevel"/>
    <w:tmpl w:val="0D26ABAC"/>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3" w15:restartNumberingAfterBreak="0">
    <w:nsid w:val="2E6505B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07F242C"/>
    <w:multiLevelType w:val="multilevel"/>
    <w:tmpl w:val="499E99B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3432153D"/>
    <w:multiLevelType w:val="hybridMultilevel"/>
    <w:tmpl w:val="0B981CF8"/>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6" w15:restartNumberingAfterBreak="0">
    <w:nsid w:val="44E720C8"/>
    <w:multiLevelType w:val="hybridMultilevel"/>
    <w:tmpl w:val="90EC2CE2"/>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7" w15:restartNumberingAfterBreak="0">
    <w:nsid w:val="4C4E1E83"/>
    <w:multiLevelType w:val="hybridMultilevel"/>
    <w:tmpl w:val="318C202E"/>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8" w15:restartNumberingAfterBreak="0">
    <w:nsid w:val="5F1E5127"/>
    <w:multiLevelType w:val="hybridMultilevel"/>
    <w:tmpl w:val="3794AA24"/>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9" w15:restartNumberingAfterBreak="0">
    <w:nsid w:val="75004BEA"/>
    <w:multiLevelType w:val="hybridMultilevel"/>
    <w:tmpl w:val="3AAA0386"/>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0" w15:restartNumberingAfterBreak="0">
    <w:nsid w:val="7E710FA0"/>
    <w:multiLevelType w:val="multilevel"/>
    <w:tmpl w:val="C002BCB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7E862AFE"/>
    <w:multiLevelType w:val="hybridMultilevel"/>
    <w:tmpl w:val="2BBC2EE2"/>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0"/>
  </w:num>
  <w:num w:numId="12">
    <w:abstractNumId w:val="6"/>
  </w:num>
  <w:num w:numId="13">
    <w:abstractNumId w:val="0"/>
  </w:num>
  <w:num w:numId="14">
    <w:abstractNumId w:val="8"/>
  </w:num>
  <w:num w:numId="15">
    <w:abstractNumId w:val="11"/>
  </w:num>
  <w:num w:numId="16">
    <w:abstractNumId w:val="2"/>
  </w:num>
  <w:num w:numId="17">
    <w:abstractNumId w:val="5"/>
  </w:num>
  <w:num w:numId="18">
    <w:abstractNumId w:val="7"/>
  </w:num>
  <w:num w:numId="19">
    <w:abstractNumId w:val="9"/>
  </w:num>
  <w:num w:numId="20">
    <w:abstractNumId w:val="3"/>
  </w:num>
  <w:num w:numId="2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edaktors">
    <w15:presenceInfo w15:providerId="None" w15:userId="Redakto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2E2"/>
    <w:rsid w:val="00001339"/>
    <w:rsid w:val="000177CF"/>
    <w:rsid w:val="00040FE9"/>
    <w:rsid w:val="000519AD"/>
    <w:rsid w:val="00052D4B"/>
    <w:rsid w:val="00065550"/>
    <w:rsid w:val="00066117"/>
    <w:rsid w:val="000730CC"/>
    <w:rsid w:val="00084DD4"/>
    <w:rsid w:val="0009017B"/>
    <w:rsid w:val="000A6B26"/>
    <w:rsid w:val="000B2E18"/>
    <w:rsid w:val="000B57AF"/>
    <w:rsid w:val="000C7C2B"/>
    <w:rsid w:val="000E6992"/>
    <w:rsid w:val="000E7B8C"/>
    <w:rsid w:val="000F5713"/>
    <w:rsid w:val="00130287"/>
    <w:rsid w:val="00143696"/>
    <w:rsid w:val="001708A7"/>
    <w:rsid w:val="00170B87"/>
    <w:rsid w:val="00172E89"/>
    <w:rsid w:val="00185AA8"/>
    <w:rsid w:val="002039CE"/>
    <w:rsid w:val="0021144F"/>
    <w:rsid w:val="0023323A"/>
    <w:rsid w:val="00265ADF"/>
    <w:rsid w:val="00267218"/>
    <w:rsid w:val="0027393F"/>
    <w:rsid w:val="00284750"/>
    <w:rsid w:val="002960C7"/>
    <w:rsid w:val="002A1F18"/>
    <w:rsid w:val="002A5085"/>
    <w:rsid w:val="002B01B5"/>
    <w:rsid w:val="002B1B5C"/>
    <w:rsid w:val="002B4E41"/>
    <w:rsid w:val="002C7C69"/>
    <w:rsid w:val="002E0E82"/>
    <w:rsid w:val="002E32AA"/>
    <w:rsid w:val="002F0924"/>
    <w:rsid w:val="002F271D"/>
    <w:rsid w:val="0030329E"/>
    <w:rsid w:val="0032579A"/>
    <w:rsid w:val="00347F0D"/>
    <w:rsid w:val="00355D41"/>
    <w:rsid w:val="00357522"/>
    <w:rsid w:val="00362BBF"/>
    <w:rsid w:val="00363E59"/>
    <w:rsid w:val="003820F0"/>
    <w:rsid w:val="003869EA"/>
    <w:rsid w:val="00396C3E"/>
    <w:rsid w:val="00396CF2"/>
    <w:rsid w:val="003A5422"/>
    <w:rsid w:val="003B11A2"/>
    <w:rsid w:val="003B5558"/>
    <w:rsid w:val="003C282F"/>
    <w:rsid w:val="003D258F"/>
    <w:rsid w:val="003F724F"/>
    <w:rsid w:val="004038CC"/>
    <w:rsid w:val="004041A1"/>
    <w:rsid w:val="00410EFD"/>
    <w:rsid w:val="00425EE1"/>
    <w:rsid w:val="00432312"/>
    <w:rsid w:val="00434122"/>
    <w:rsid w:val="00434C93"/>
    <w:rsid w:val="00435B19"/>
    <w:rsid w:val="004505EB"/>
    <w:rsid w:val="004734FB"/>
    <w:rsid w:val="00481F49"/>
    <w:rsid w:val="004841F1"/>
    <w:rsid w:val="004879B8"/>
    <w:rsid w:val="004926EB"/>
    <w:rsid w:val="004974A0"/>
    <w:rsid w:val="004D7D16"/>
    <w:rsid w:val="004E0F74"/>
    <w:rsid w:val="004E5C5F"/>
    <w:rsid w:val="004F5484"/>
    <w:rsid w:val="0052029F"/>
    <w:rsid w:val="00530337"/>
    <w:rsid w:val="00545FB6"/>
    <w:rsid w:val="0055397E"/>
    <w:rsid w:val="00555F67"/>
    <w:rsid w:val="005562F9"/>
    <w:rsid w:val="00563B4C"/>
    <w:rsid w:val="00565B98"/>
    <w:rsid w:val="005866DF"/>
    <w:rsid w:val="00592D15"/>
    <w:rsid w:val="005938D4"/>
    <w:rsid w:val="005C3074"/>
    <w:rsid w:val="005E1253"/>
    <w:rsid w:val="00605DEB"/>
    <w:rsid w:val="00636617"/>
    <w:rsid w:val="00643834"/>
    <w:rsid w:val="00647A43"/>
    <w:rsid w:val="00647AE6"/>
    <w:rsid w:val="00651139"/>
    <w:rsid w:val="00654553"/>
    <w:rsid w:val="00676B79"/>
    <w:rsid w:val="00677376"/>
    <w:rsid w:val="006819ED"/>
    <w:rsid w:val="006A2129"/>
    <w:rsid w:val="006A3186"/>
    <w:rsid w:val="006B0486"/>
    <w:rsid w:val="006C1983"/>
    <w:rsid w:val="006D1AEF"/>
    <w:rsid w:val="006D7BF4"/>
    <w:rsid w:val="006F3369"/>
    <w:rsid w:val="006F4596"/>
    <w:rsid w:val="006F4A01"/>
    <w:rsid w:val="006F76A9"/>
    <w:rsid w:val="00712501"/>
    <w:rsid w:val="00723CEB"/>
    <w:rsid w:val="00725F2D"/>
    <w:rsid w:val="0073097C"/>
    <w:rsid w:val="00736637"/>
    <w:rsid w:val="00756CEB"/>
    <w:rsid w:val="00795310"/>
    <w:rsid w:val="007A118E"/>
    <w:rsid w:val="0080179B"/>
    <w:rsid w:val="0080192B"/>
    <w:rsid w:val="00802C23"/>
    <w:rsid w:val="00817746"/>
    <w:rsid w:val="008221AA"/>
    <w:rsid w:val="0082258B"/>
    <w:rsid w:val="008377B3"/>
    <w:rsid w:val="00855EEB"/>
    <w:rsid w:val="00857C1E"/>
    <w:rsid w:val="00857D3C"/>
    <w:rsid w:val="00873C2B"/>
    <w:rsid w:val="00874119"/>
    <w:rsid w:val="00881501"/>
    <w:rsid w:val="00885469"/>
    <w:rsid w:val="00885AE5"/>
    <w:rsid w:val="00897532"/>
    <w:rsid w:val="008B5AC2"/>
    <w:rsid w:val="008C22BA"/>
    <w:rsid w:val="008C64BB"/>
    <w:rsid w:val="008C7D4C"/>
    <w:rsid w:val="008D3892"/>
    <w:rsid w:val="008E019E"/>
    <w:rsid w:val="00907712"/>
    <w:rsid w:val="00917FF1"/>
    <w:rsid w:val="00924325"/>
    <w:rsid w:val="00927E29"/>
    <w:rsid w:val="009542A3"/>
    <w:rsid w:val="00964348"/>
    <w:rsid w:val="0097272C"/>
    <w:rsid w:val="00974950"/>
    <w:rsid w:val="00980A26"/>
    <w:rsid w:val="00987ED9"/>
    <w:rsid w:val="009919B4"/>
    <w:rsid w:val="00991C71"/>
    <w:rsid w:val="009D0F5D"/>
    <w:rsid w:val="009D379A"/>
    <w:rsid w:val="009F0529"/>
    <w:rsid w:val="009F3199"/>
    <w:rsid w:val="009F69D4"/>
    <w:rsid w:val="00A16204"/>
    <w:rsid w:val="00A171B4"/>
    <w:rsid w:val="00A2449F"/>
    <w:rsid w:val="00A2729E"/>
    <w:rsid w:val="00A33FF3"/>
    <w:rsid w:val="00A45DCE"/>
    <w:rsid w:val="00A476EC"/>
    <w:rsid w:val="00A54AF5"/>
    <w:rsid w:val="00A559C3"/>
    <w:rsid w:val="00A56C67"/>
    <w:rsid w:val="00A61982"/>
    <w:rsid w:val="00A67E2D"/>
    <w:rsid w:val="00A742C2"/>
    <w:rsid w:val="00A7481C"/>
    <w:rsid w:val="00A77FBD"/>
    <w:rsid w:val="00AB00DF"/>
    <w:rsid w:val="00AB3201"/>
    <w:rsid w:val="00AB400A"/>
    <w:rsid w:val="00AB4D73"/>
    <w:rsid w:val="00AC35AA"/>
    <w:rsid w:val="00AE4B8D"/>
    <w:rsid w:val="00AF72E2"/>
    <w:rsid w:val="00B349EF"/>
    <w:rsid w:val="00B42083"/>
    <w:rsid w:val="00B43D81"/>
    <w:rsid w:val="00B45D1E"/>
    <w:rsid w:val="00B51CFB"/>
    <w:rsid w:val="00B71B3A"/>
    <w:rsid w:val="00B7523B"/>
    <w:rsid w:val="00B7777B"/>
    <w:rsid w:val="00B84375"/>
    <w:rsid w:val="00B85A3A"/>
    <w:rsid w:val="00B86BC0"/>
    <w:rsid w:val="00BA35DA"/>
    <w:rsid w:val="00BB38B0"/>
    <w:rsid w:val="00BB7723"/>
    <w:rsid w:val="00BC7B2E"/>
    <w:rsid w:val="00BD7298"/>
    <w:rsid w:val="00BE5589"/>
    <w:rsid w:val="00BE6218"/>
    <w:rsid w:val="00C04F0A"/>
    <w:rsid w:val="00C06167"/>
    <w:rsid w:val="00C15713"/>
    <w:rsid w:val="00C35CD1"/>
    <w:rsid w:val="00C47BBB"/>
    <w:rsid w:val="00C66C14"/>
    <w:rsid w:val="00C814A9"/>
    <w:rsid w:val="00CA24FB"/>
    <w:rsid w:val="00CD500E"/>
    <w:rsid w:val="00D06126"/>
    <w:rsid w:val="00D10912"/>
    <w:rsid w:val="00D12D22"/>
    <w:rsid w:val="00D425E9"/>
    <w:rsid w:val="00D42EEB"/>
    <w:rsid w:val="00D51341"/>
    <w:rsid w:val="00D61B84"/>
    <w:rsid w:val="00D631F9"/>
    <w:rsid w:val="00D67829"/>
    <w:rsid w:val="00D9771C"/>
    <w:rsid w:val="00DB4F1C"/>
    <w:rsid w:val="00DB787B"/>
    <w:rsid w:val="00DD03D0"/>
    <w:rsid w:val="00E1467A"/>
    <w:rsid w:val="00E162E7"/>
    <w:rsid w:val="00E53CE7"/>
    <w:rsid w:val="00E61FEA"/>
    <w:rsid w:val="00E956FB"/>
    <w:rsid w:val="00EA735C"/>
    <w:rsid w:val="00EA7408"/>
    <w:rsid w:val="00EA7874"/>
    <w:rsid w:val="00EA7DF1"/>
    <w:rsid w:val="00EB11CE"/>
    <w:rsid w:val="00EB3C55"/>
    <w:rsid w:val="00ED0C96"/>
    <w:rsid w:val="00EE6E1B"/>
    <w:rsid w:val="00EF0EB0"/>
    <w:rsid w:val="00EF7F48"/>
    <w:rsid w:val="00F00FBD"/>
    <w:rsid w:val="00F01811"/>
    <w:rsid w:val="00F040BF"/>
    <w:rsid w:val="00F076BA"/>
    <w:rsid w:val="00F11361"/>
    <w:rsid w:val="00F22F33"/>
    <w:rsid w:val="00F25B78"/>
    <w:rsid w:val="00F26A87"/>
    <w:rsid w:val="00F40AC7"/>
    <w:rsid w:val="00F41B25"/>
    <w:rsid w:val="00F606E6"/>
    <w:rsid w:val="00F71706"/>
    <w:rsid w:val="00FB0F9C"/>
    <w:rsid w:val="00FB33CD"/>
    <w:rsid w:val="00FC408F"/>
    <w:rsid w:val="00FD21B0"/>
    <w:rsid w:val="00FF29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9102EF-B986-4981-BD6D-9A575694A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029F"/>
    <w:pPr>
      <w:spacing w:line="276" w:lineRule="auto"/>
      <w:ind w:firstLine="567"/>
      <w:jc w:val="both"/>
    </w:pPr>
  </w:style>
  <w:style w:type="paragraph" w:styleId="Heading1">
    <w:name w:val="heading 1"/>
    <w:basedOn w:val="Normal"/>
    <w:next w:val="Normal"/>
    <w:link w:val="Heading1Char"/>
    <w:uiPriority w:val="9"/>
    <w:qFormat/>
    <w:rsid w:val="00D12D22"/>
    <w:pPr>
      <w:keepNext/>
      <w:keepLines/>
      <w:numPr>
        <w:numId w:val="10"/>
      </w:numPr>
      <w:pBdr>
        <w:bottom w:val="single" w:sz="4" w:space="1" w:color="595959" w:themeColor="text1" w:themeTint="A6"/>
      </w:pBdr>
      <w:spacing w:before="360"/>
      <w:jc w:val="center"/>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D12D22"/>
    <w:pPr>
      <w:keepNext/>
      <w:keepLines/>
      <w:numPr>
        <w:ilvl w:val="1"/>
        <w:numId w:val="10"/>
      </w:numPr>
      <w:spacing w:before="360" w:after="0"/>
      <w:jc w:val="center"/>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rsid w:val="00D12D22"/>
    <w:pPr>
      <w:keepNext/>
      <w:keepLines/>
      <w:numPr>
        <w:ilvl w:val="2"/>
        <w:numId w:val="10"/>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rsid w:val="00D12D22"/>
    <w:pPr>
      <w:keepNext/>
      <w:keepLines/>
      <w:numPr>
        <w:ilvl w:val="3"/>
        <w:numId w:val="10"/>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D12D22"/>
    <w:pPr>
      <w:keepNext/>
      <w:keepLines/>
      <w:numPr>
        <w:ilvl w:val="4"/>
        <w:numId w:val="10"/>
      </w:numPr>
      <w:spacing w:before="200" w:after="0"/>
      <w:outlineLvl w:val="4"/>
    </w:pPr>
    <w:rPr>
      <w:rFonts w:asciiTheme="majorHAnsi" w:eastAsiaTheme="majorEastAsia" w:hAnsiTheme="majorHAnsi" w:cstheme="majorBidi"/>
      <w:color w:val="323E4F" w:themeColor="text2" w:themeShade="BF"/>
    </w:rPr>
  </w:style>
  <w:style w:type="paragraph" w:styleId="Heading6">
    <w:name w:val="heading 6"/>
    <w:basedOn w:val="Normal"/>
    <w:next w:val="Normal"/>
    <w:link w:val="Heading6Char"/>
    <w:uiPriority w:val="9"/>
    <w:semiHidden/>
    <w:unhideWhenUsed/>
    <w:qFormat/>
    <w:rsid w:val="00D12D22"/>
    <w:pPr>
      <w:keepNext/>
      <w:keepLines/>
      <w:numPr>
        <w:ilvl w:val="5"/>
        <w:numId w:val="10"/>
      </w:numPr>
      <w:spacing w:before="200" w:after="0"/>
      <w:outlineLvl w:val="5"/>
    </w:pPr>
    <w:rPr>
      <w:rFonts w:asciiTheme="majorHAnsi" w:eastAsiaTheme="majorEastAsia" w:hAnsiTheme="majorHAnsi" w:cstheme="majorBidi"/>
      <w:i/>
      <w:iCs/>
      <w:color w:val="323E4F" w:themeColor="text2" w:themeShade="BF"/>
    </w:rPr>
  </w:style>
  <w:style w:type="paragraph" w:styleId="Heading7">
    <w:name w:val="heading 7"/>
    <w:basedOn w:val="Normal"/>
    <w:next w:val="Normal"/>
    <w:link w:val="Heading7Char"/>
    <w:uiPriority w:val="9"/>
    <w:semiHidden/>
    <w:unhideWhenUsed/>
    <w:qFormat/>
    <w:rsid w:val="00D12D22"/>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12D22"/>
    <w:pPr>
      <w:keepNext/>
      <w:keepLines/>
      <w:numPr>
        <w:ilvl w:val="7"/>
        <w:numId w:val="10"/>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12D22"/>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12D22"/>
    <w:pPr>
      <w:spacing w:after="0" w:line="240" w:lineRule="auto"/>
      <w:contextualSpacing/>
      <w:jc w:val="center"/>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D12D22"/>
    <w:rPr>
      <w:rFonts w:asciiTheme="majorHAnsi" w:eastAsiaTheme="majorEastAsia" w:hAnsiTheme="majorHAnsi" w:cstheme="majorBidi"/>
      <w:color w:val="000000" w:themeColor="text1"/>
      <w:sz w:val="56"/>
      <w:szCs w:val="56"/>
    </w:rPr>
  </w:style>
  <w:style w:type="character" w:customStyle="1" w:styleId="Heading1Char">
    <w:name w:val="Heading 1 Char"/>
    <w:basedOn w:val="DefaultParagraphFont"/>
    <w:link w:val="Heading1"/>
    <w:uiPriority w:val="9"/>
    <w:rsid w:val="00D12D22"/>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rsid w:val="00D12D22"/>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sid w:val="00D12D22"/>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D12D22"/>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D12D22"/>
    <w:rPr>
      <w:rFonts w:asciiTheme="majorHAnsi" w:eastAsiaTheme="majorEastAsia" w:hAnsiTheme="majorHAnsi" w:cstheme="majorBidi"/>
      <w:color w:val="323E4F" w:themeColor="text2" w:themeShade="BF"/>
    </w:rPr>
  </w:style>
  <w:style w:type="character" w:customStyle="1" w:styleId="Heading6Char">
    <w:name w:val="Heading 6 Char"/>
    <w:basedOn w:val="DefaultParagraphFont"/>
    <w:link w:val="Heading6"/>
    <w:uiPriority w:val="9"/>
    <w:semiHidden/>
    <w:rsid w:val="00D12D22"/>
    <w:rPr>
      <w:rFonts w:asciiTheme="majorHAnsi" w:eastAsiaTheme="majorEastAsia" w:hAnsiTheme="majorHAnsi" w:cstheme="majorBidi"/>
      <w:i/>
      <w:iCs/>
      <w:color w:val="323E4F" w:themeColor="text2" w:themeShade="BF"/>
    </w:rPr>
  </w:style>
  <w:style w:type="character" w:customStyle="1" w:styleId="Heading7Char">
    <w:name w:val="Heading 7 Char"/>
    <w:basedOn w:val="DefaultParagraphFont"/>
    <w:link w:val="Heading7"/>
    <w:uiPriority w:val="9"/>
    <w:semiHidden/>
    <w:rsid w:val="00D12D2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12D2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12D2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12D22"/>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D12D22"/>
    <w:pPr>
      <w:numPr>
        <w:ilvl w:val="1"/>
      </w:numPr>
      <w:ind w:firstLine="567"/>
    </w:pPr>
    <w:rPr>
      <w:color w:val="5A5A5A" w:themeColor="text1" w:themeTint="A5"/>
      <w:spacing w:val="10"/>
    </w:rPr>
  </w:style>
  <w:style w:type="character" w:customStyle="1" w:styleId="SubtitleChar">
    <w:name w:val="Subtitle Char"/>
    <w:basedOn w:val="DefaultParagraphFont"/>
    <w:link w:val="Subtitle"/>
    <w:uiPriority w:val="11"/>
    <w:rsid w:val="00D12D22"/>
    <w:rPr>
      <w:color w:val="5A5A5A" w:themeColor="text1" w:themeTint="A5"/>
      <w:spacing w:val="10"/>
    </w:rPr>
  </w:style>
  <w:style w:type="character" w:styleId="Strong">
    <w:name w:val="Strong"/>
    <w:basedOn w:val="DefaultParagraphFont"/>
    <w:uiPriority w:val="22"/>
    <w:qFormat/>
    <w:rsid w:val="00D12D22"/>
    <w:rPr>
      <w:b/>
      <w:bCs/>
      <w:color w:val="000000" w:themeColor="text1"/>
    </w:rPr>
  </w:style>
  <w:style w:type="character" w:styleId="Emphasis">
    <w:name w:val="Emphasis"/>
    <w:basedOn w:val="DefaultParagraphFont"/>
    <w:uiPriority w:val="20"/>
    <w:qFormat/>
    <w:rsid w:val="00D12D22"/>
    <w:rPr>
      <w:i/>
      <w:iCs/>
      <w:color w:val="auto"/>
    </w:rPr>
  </w:style>
  <w:style w:type="paragraph" w:styleId="NoSpacing">
    <w:name w:val="No Spacing"/>
    <w:uiPriority w:val="1"/>
    <w:qFormat/>
    <w:rsid w:val="00D12D22"/>
    <w:pPr>
      <w:spacing w:after="0" w:line="240" w:lineRule="auto"/>
    </w:pPr>
  </w:style>
  <w:style w:type="paragraph" w:styleId="Quote">
    <w:name w:val="Quote"/>
    <w:basedOn w:val="Normal"/>
    <w:next w:val="Normal"/>
    <w:link w:val="QuoteChar"/>
    <w:uiPriority w:val="29"/>
    <w:qFormat/>
    <w:rsid w:val="00D12D22"/>
    <w:pPr>
      <w:spacing w:before="160"/>
      <w:ind w:left="720" w:right="720"/>
    </w:pPr>
    <w:rPr>
      <w:i/>
      <w:iCs/>
      <w:color w:val="000000" w:themeColor="text1"/>
    </w:rPr>
  </w:style>
  <w:style w:type="character" w:customStyle="1" w:styleId="QuoteChar">
    <w:name w:val="Quote Char"/>
    <w:basedOn w:val="DefaultParagraphFont"/>
    <w:link w:val="Quote"/>
    <w:uiPriority w:val="29"/>
    <w:rsid w:val="00D12D22"/>
    <w:rPr>
      <w:i/>
      <w:iCs/>
      <w:color w:val="000000" w:themeColor="text1"/>
    </w:rPr>
  </w:style>
  <w:style w:type="paragraph" w:styleId="IntenseQuote">
    <w:name w:val="Intense Quote"/>
    <w:basedOn w:val="Normal"/>
    <w:next w:val="Normal"/>
    <w:link w:val="IntenseQuoteChar"/>
    <w:uiPriority w:val="30"/>
    <w:qFormat/>
    <w:rsid w:val="00D12D22"/>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D12D22"/>
    <w:rPr>
      <w:color w:val="000000" w:themeColor="text1"/>
      <w:shd w:val="clear" w:color="auto" w:fill="F2F2F2" w:themeFill="background1" w:themeFillShade="F2"/>
    </w:rPr>
  </w:style>
  <w:style w:type="character" w:styleId="SubtleEmphasis">
    <w:name w:val="Subtle Emphasis"/>
    <w:basedOn w:val="DefaultParagraphFont"/>
    <w:uiPriority w:val="19"/>
    <w:qFormat/>
    <w:rsid w:val="00D12D22"/>
    <w:rPr>
      <w:i/>
      <w:iCs/>
      <w:color w:val="404040" w:themeColor="text1" w:themeTint="BF"/>
    </w:rPr>
  </w:style>
  <w:style w:type="character" w:styleId="IntenseEmphasis">
    <w:name w:val="Intense Emphasis"/>
    <w:basedOn w:val="DefaultParagraphFont"/>
    <w:uiPriority w:val="21"/>
    <w:qFormat/>
    <w:rsid w:val="00D12D22"/>
    <w:rPr>
      <w:b/>
      <w:bCs/>
      <w:i/>
      <w:iCs/>
      <w:caps/>
    </w:rPr>
  </w:style>
  <w:style w:type="character" w:styleId="SubtleReference">
    <w:name w:val="Subtle Reference"/>
    <w:basedOn w:val="DefaultParagraphFont"/>
    <w:uiPriority w:val="31"/>
    <w:qFormat/>
    <w:rsid w:val="00D12D22"/>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D12D22"/>
    <w:rPr>
      <w:b/>
      <w:bCs/>
      <w:smallCaps/>
      <w:u w:val="single"/>
    </w:rPr>
  </w:style>
  <w:style w:type="character" w:styleId="BookTitle">
    <w:name w:val="Book Title"/>
    <w:basedOn w:val="DefaultParagraphFont"/>
    <w:uiPriority w:val="33"/>
    <w:qFormat/>
    <w:rsid w:val="00D12D22"/>
    <w:rPr>
      <w:b w:val="0"/>
      <w:bCs w:val="0"/>
      <w:smallCaps/>
      <w:spacing w:val="5"/>
    </w:rPr>
  </w:style>
  <w:style w:type="paragraph" w:styleId="TOCHeading">
    <w:name w:val="TOC Heading"/>
    <w:basedOn w:val="Heading1"/>
    <w:next w:val="Normal"/>
    <w:uiPriority w:val="39"/>
    <w:unhideWhenUsed/>
    <w:qFormat/>
    <w:rsid w:val="00D12D22"/>
    <w:pPr>
      <w:outlineLvl w:val="9"/>
    </w:pPr>
  </w:style>
  <w:style w:type="paragraph" w:styleId="ListParagraph">
    <w:name w:val="List Paragraph"/>
    <w:basedOn w:val="Normal"/>
    <w:uiPriority w:val="34"/>
    <w:qFormat/>
    <w:rsid w:val="00432312"/>
    <w:pPr>
      <w:ind w:left="720"/>
      <w:contextualSpacing/>
    </w:pPr>
  </w:style>
  <w:style w:type="paragraph" w:styleId="FootnoteText">
    <w:name w:val="footnote text"/>
    <w:basedOn w:val="Normal"/>
    <w:link w:val="FootnoteTextChar"/>
    <w:uiPriority w:val="99"/>
    <w:semiHidden/>
    <w:unhideWhenUsed/>
    <w:rsid w:val="004323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2312"/>
    <w:rPr>
      <w:sz w:val="20"/>
      <w:szCs w:val="20"/>
    </w:rPr>
  </w:style>
  <w:style w:type="character" w:styleId="FootnoteReference">
    <w:name w:val="footnote reference"/>
    <w:basedOn w:val="DefaultParagraphFont"/>
    <w:uiPriority w:val="99"/>
    <w:semiHidden/>
    <w:unhideWhenUsed/>
    <w:rsid w:val="00432312"/>
    <w:rPr>
      <w:vertAlign w:val="superscript"/>
    </w:rPr>
  </w:style>
  <w:style w:type="table" w:styleId="TableGrid">
    <w:name w:val="Table Grid"/>
    <w:basedOn w:val="TableNormal"/>
    <w:uiPriority w:val="39"/>
    <w:rsid w:val="00404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41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41A1"/>
    <w:rPr>
      <w:rFonts w:ascii="Segoe UI" w:hAnsi="Segoe UI" w:cs="Segoe UI"/>
      <w:sz w:val="18"/>
      <w:szCs w:val="18"/>
    </w:rPr>
  </w:style>
  <w:style w:type="character" w:styleId="Hyperlink">
    <w:name w:val="Hyperlink"/>
    <w:basedOn w:val="DefaultParagraphFont"/>
    <w:uiPriority w:val="99"/>
    <w:unhideWhenUsed/>
    <w:rsid w:val="00E956FB"/>
    <w:rPr>
      <w:color w:val="0563C1" w:themeColor="hyperlink"/>
      <w:u w:val="single"/>
    </w:rPr>
  </w:style>
  <w:style w:type="paragraph" w:styleId="Index1">
    <w:name w:val="index 1"/>
    <w:basedOn w:val="Normal"/>
    <w:next w:val="Normal"/>
    <w:autoRedefine/>
    <w:uiPriority w:val="99"/>
    <w:semiHidden/>
    <w:unhideWhenUsed/>
    <w:rsid w:val="006A3186"/>
    <w:pPr>
      <w:spacing w:after="0" w:line="240" w:lineRule="auto"/>
      <w:ind w:left="220" w:hanging="220"/>
    </w:pPr>
  </w:style>
  <w:style w:type="paragraph" w:styleId="TOC1">
    <w:name w:val="toc 1"/>
    <w:basedOn w:val="Normal"/>
    <w:next w:val="Normal"/>
    <w:autoRedefine/>
    <w:uiPriority w:val="39"/>
    <w:unhideWhenUsed/>
    <w:rsid w:val="00DB787B"/>
    <w:pPr>
      <w:spacing w:after="100"/>
    </w:pPr>
  </w:style>
  <w:style w:type="paragraph" w:styleId="TOC2">
    <w:name w:val="toc 2"/>
    <w:basedOn w:val="Normal"/>
    <w:next w:val="Normal"/>
    <w:autoRedefine/>
    <w:uiPriority w:val="39"/>
    <w:unhideWhenUsed/>
    <w:rsid w:val="00DB787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604">
      <w:bodyDiv w:val="1"/>
      <w:marLeft w:val="0"/>
      <w:marRight w:val="0"/>
      <w:marTop w:val="0"/>
      <w:marBottom w:val="0"/>
      <w:divBdr>
        <w:top w:val="none" w:sz="0" w:space="0" w:color="auto"/>
        <w:left w:val="none" w:sz="0" w:space="0" w:color="auto"/>
        <w:bottom w:val="none" w:sz="0" w:space="0" w:color="auto"/>
        <w:right w:val="none" w:sz="0" w:space="0" w:color="auto"/>
      </w:divBdr>
    </w:div>
    <w:div w:id="55709155">
      <w:bodyDiv w:val="1"/>
      <w:marLeft w:val="0"/>
      <w:marRight w:val="0"/>
      <w:marTop w:val="0"/>
      <w:marBottom w:val="0"/>
      <w:divBdr>
        <w:top w:val="none" w:sz="0" w:space="0" w:color="auto"/>
        <w:left w:val="none" w:sz="0" w:space="0" w:color="auto"/>
        <w:bottom w:val="none" w:sz="0" w:space="0" w:color="auto"/>
        <w:right w:val="none" w:sz="0" w:space="0" w:color="auto"/>
      </w:divBdr>
    </w:div>
    <w:div w:id="67919044">
      <w:bodyDiv w:val="1"/>
      <w:marLeft w:val="0"/>
      <w:marRight w:val="0"/>
      <w:marTop w:val="0"/>
      <w:marBottom w:val="0"/>
      <w:divBdr>
        <w:top w:val="none" w:sz="0" w:space="0" w:color="auto"/>
        <w:left w:val="none" w:sz="0" w:space="0" w:color="auto"/>
        <w:bottom w:val="none" w:sz="0" w:space="0" w:color="auto"/>
        <w:right w:val="none" w:sz="0" w:space="0" w:color="auto"/>
      </w:divBdr>
    </w:div>
    <w:div w:id="72169999">
      <w:bodyDiv w:val="1"/>
      <w:marLeft w:val="0"/>
      <w:marRight w:val="0"/>
      <w:marTop w:val="0"/>
      <w:marBottom w:val="0"/>
      <w:divBdr>
        <w:top w:val="none" w:sz="0" w:space="0" w:color="auto"/>
        <w:left w:val="none" w:sz="0" w:space="0" w:color="auto"/>
        <w:bottom w:val="none" w:sz="0" w:space="0" w:color="auto"/>
        <w:right w:val="none" w:sz="0" w:space="0" w:color="auto"/>
      </w:divBdr>
    </w:div>
    <w:div w:id="191571768">
      <w:bodyDiv w:val="1"/>
      <w:marLeft w:val="0"/>
      <w:marRight w:val="0"/>
      <w:marTop w:val="0"/>
      <w:marBottom w:val="0"/>
      <w:divBdr>
        <w:top w:val="none" w:sz="0" w:space="0" w:color="auto"/>
        <w:left w:val="none" w:sz="0" w:space="0" w:color="auto"/>
        <w:bottom w:val="none" w:sz="0" w:space="0" w:color="auto"/>
        <w:right w:val="none" w:sz="0" w:space="0" w:color="auto"/>
      </w:divBdr>
      <w:divsChild>
        <w:div w:id="1449933487">
          <w:marLeft w:val="0"/>
          <w:marRight w:val="0"/>
          <w:marTop w:val="0"/>
          <w:marBottom w:val="300"/>
          <w:divBdr>
            <w:top w:val="none" w:sz="0" w:space="0" w:color="auto"/>
            <w:left w:val="none" w:sz="0" w:space="0" w:color="auto"/>
            <w:bottom w:val="none" w:sz="0" w:space="0" w:color="auto"/>
            <w:right w:val="none" w:sz="0" w:space="0" w:color="auto"/>
          </w:divBdr>
          <w:divsChild>
            <w:div w:id="965625716">
              <w:marLeft w:val="0"/>
              <w:marRight w:val="0"/>
              <w:marTop w:val="0"/>
              <w:marBottom w:val="0"/>
              <w:divBdr>
                <w:top w:val="none" w:sz="0" w:space="0" w:color="auto"/>
                <w:left w:val="none" w:sz="0" w:space="0" w:color="auto"/>
                <w:bottom w:val="none" w:sz="0" w:space="0" w:color="auto"/>
                <w:right w:val="none" w:sz="0" w:space="0" w:color="auto"/>
              </w:divBdr>
            </w:div>
          </w:divsChild>
        </w:div>
        <w:div w:id="1991665988">
          <w:marLeft w:val="0"/>
          <w:marRight w:val="0"/>
          <w:marTop w:val="0"/>
          <w:marBottom w:val="0"/>
          <w:divBdr>
            <w:top w:val="none" w:sz="0" w:space="0" w:color="auto"/>
            <w:left w:val="none" w:sz="0" w:space="0" w:color="auto"/>
            <w:bottom w:val="none" w:sz="0" w:space="0" w:color="auto"/>
            <w:right w:val="none" w:sz="0" w:space="0" w:color="auto"/>
          </w:divBdr>
        </w:div>
      </w:divsChild>
    </w:div>
    <w:div w:id="192227398">
      <w:bodyDiv w:val="1"/>
      <w:marLeft w:val="0"/>
      <w:marRight w:val="0"/>
      <w:marTop w:val="0"/>
      <w:marBottom w:val="0"/>
      <w:divBdr>
        <w:top w:val="none" w:sz="0" w:space="0" w:color="auto"/>
        <w:left w:val="none" w:sz="0" w:space="0" w:color="auto"/>
        <w:bottom w:val="none" w:sz="0" w:space="0" w:color="auto"/>
        <w:right w:val="none" w:sz="0" w:space="0" w:color="auto"/>
      </w:divBdr>
    </w:div>
    <w:div w:id="232132307">
      <w:bodyDiv w:val="1"/>
      <w:marLeft w:val="0"/>
      <w:marRight w:val="0"/>
      <w:marTop w:val="0"/>
      <w:marBottom w:val="0"/>
      <w:divBdr>
        <w:top w:val="none" w:sz="0" w:space="0" w:color="auto"/>
        <w:left w:val="none" w:sz="0" w:space="0" w:color="auto"/>
        <w:bottom w:val="none" w:sz="0" w:space="0" w:color="auto"/>
        <w:right w:val="none" w:sz="0" w:space="0" w:color="auto"/>
      </w:divBdr>
    </w:div>
    <w:div w:id="283653272">
      <w:bodyDiv w:val="1"/>
      <w:marLeft w:val="0"/>
      <w:marRight w:val="0"/>
      <w:marTop w:val="0"/>
      <w:marBottom w:val="0"/>
      <w:divBdr>
        <w:top w:val="none" w:sz="0" w:space="0" w:color="auto"/>
        <w:left w:val="none" w:sz="0" w:space="0" w:color="auto"/>
        <w:bottom w:val="none" w:sz="0" w:space="0" w:color="auto"/>
        <w:right w:val="none" w:sz="0" w:space="0" w:color="auto"/>
      </w:divBdr>
    </w:div>
    <w:div w:id="425227765">
      <w:bodyDiv w:val="1"/>
      <w:marLeft w:val="0"/>
      <w:marRight w:val="0"/>
      <w:marTop w:val="0"/>
      <w:marBottom w:val="0"/>
      <w:divBdr>
        <w:top w:val="none" w:sz="0" w:space="0" w:color="auto"/>
        <w:left w:val="none" w:sz="0" w:space="0" w:color="auto"/>
        <w:bottom w:val="none" w:sz="0" w:space="0" w:color="auto"/>
        <w:right w:val="none" w:sz="0" w:space="0" w:color="auto"/>
      </w:divBdr>
    </w:div>
    <w:div w:id="432015333">
      <w:bodyDiv w:val="1"/>
      <w:marLeft w:val="0"/>
      <w:marRight w:val="0"/>
      <w:marTop w:val="0"/>
      <w:marBottom w:val="0"/>
      <w:divBdr>
        <w:top w:val="none" w:sz="0" w:space="0" w:color="auto"/>
        <w:left w:val="none" w:sz="0" w:space="0" w:color="auto"/>
        <w:bottom w:val="none" w:sz="0" w:space="0" w:color="auto"/>
        <w:right w:val="none" w:sz="0" w:space="0" w:color="auto"/>
      </w:divBdr>
      <w:divsChild>
        <w:div w:id="663900470">
          <w:marLeft w:val="0"/>
          <w:marRight w:val="0"/>
          <w:marTop w:val="360"/>
          <w:marBottom w:val="0"/>
          <w:divBdr>
            <w:top w:val="none" w:sz="0" w:space="0" w:color="auto"/>
            <w:left w:val="none" w:sz="0" w:space="0" w:color="auto"/>
            <w:bottom w:val="none" w:sz="0" w:space="0" w:color="auto"/>
            <w:right w:val="none" w:sz="0" w:space="0" w:color="auto"/>
          </w:divBdr>
        </w:div>
      </w:divsChild>
    </w:div>
    <w:div w:id="502283834">
      <w:bodyDiv w:val="1"/>
      <w:marLeft w:val="0"/>
      <w:marRight w:val="0"/>
      <w:marTop w:val="0"/>
      <w:marBottom w:val="0"/>
      <w:divBdr>
        <w:top w:val="none" w:sz="0" w:space="0" w:color="auto"/>
        <w:left w:val="none" w:sz="0" w:space="0" w:color="auto"/>
        <w:bottom w:val="none" w:sz="0" w:space="0" w:color="auto"/>
        <w:right w:val="none" w:sz="0" w:space="0" w:color="auto"/>
      </w:divBdr>
    </w:div>
    <w:div w:id="515274184">
      <w:bodyDiv w:val="1"/>
      <w:marLeft w:val="0"/>
      <w:marRight w:val="0"/>
      <w:marTop w:val="0"/>
      <w:marBottom w:val="0"/>
      <w:divBdr>
        <w:top w:val="none" w:sz="0" w:space="0" w:color="auto"/>
        <w:left w:val="none" w:sz="0" w:space="0" w:color="auto"/>
        <w:bottom w:val="none" w:sz="0" w:space="0" w:color="auto"/>
        <w:right w:val="none" w:sz="0" w:space="0" w:color="auto"/>
      </w:divBdr>
    </w:div>
    <w:div w:id="535696748">
      <w:bodyDiv w:val="1"/>
      <w:marLeft w:val="0"/>
      <w:marRight w:val="0"/>
      <w:marTop w:val="0"/>
      <w:marBottom w:val="0"/>
      <w:divBdr>
        <w:top w:val="none" w:sz="0" w:space="0" w:color="auto"/>
        <w:left w:val="none" w:sz="0" w:space="0" w:color="auto"/>
        <w:bottom w:val="none" w:sz="0" w:space="0" w:color="auto"/>
        <w:right w:val="none" w:sz="0" w:space="0" w:color="auto"/>
      </w:divBdr>
    </w:div>
    <w:div w:id="538931953">
      <w:bodyDiv w:val="1"/>
      <w:marLeft w:val="0"/>
      <w:marRight w:val="0"/>
      <w:marTop w:val="0"/>
      <w:marBottom w:val="0"/>
      <w:divBdr>
        <w:top w:val="none" w:sz="0" w:space="0" w:color="auto"/>
        <w:left w:val="none" w:sz="0" w:space="0" w:color="auto"/>
        <w:bottom w:val="none" w:sz="0" w:space="0" w:color="auto"/>
        <w:right w:val="none" w:sz="0" w:space="0" w:color="auto"/>
      </w:divBdr>
    </w:div>
    <w:div w:id="553083767">
      <w:bodyDiv w:val="1"/>
      <w:marLeft w:val="0"/>
      <w:marRight w:val="0"/>
      <w:marTop w:val="0"/>
      <w:marBottom w:val="0"/>
      <w:divBdr>
        <w:top w:val="none" w:sz="0" w:space="0" w:color="auto"/>
        <w:left w:val="none" w:sz="0" w:space="0" w:color="auto"/>
        <w:bottom w:val="none" w:sz="0" w:space="0" w:color="auto"/>
        <w:right w:val="none" w:sz="0" w:space="0" w:color="auto"/>
      </w:divBdr>
    </w:div>
    <w:div w:id="554048762">
      <w:bodyDiv w:val="1"/>
      <w:marLeft w:val="0"/>
      <w:marRight w:val="0"/>
      <w:marTop w:val="0"/>
      <w:marBottom w:val="0"/>
      <w:divBdr>
        <w:top w:val="none" w:sz="0" w:space="0" w:color="auto"/>
        <w:left w:val="none" w:sz="0" w:space="0" w:color="auto"/>
        <w:bottom w:val="none" w:sz="0" w:space="0" w:color="auto"/>
        <w:right w:val="none" w:sz="0" w:space="0" w:color="auto"/>
      </w:divBdr>
    </w:div>
    <w:div w:id="555048477">
      <w:bodyDiv w:val="1"/>
      <w:marLeft w:val="0"/>
      <w:marRight w:val="0"/>
      <w:marTop w:val="0"/>
      <w:marBottom w:val="0"/>
      <w:divBdr>
        <w:top w:val="none" w:sz="0" w:space="0" w:color="auto"/>
        <w:left w:val="none" w:sz="0" w:space="0" w:color="auto"/>
        <w:bottom w:val="none" w:sz="0" w:space="0" w:color="auto"/>
        <w:right w:val="none" w:sz="0" w:space="0" w:color="auto"/>
      </w:divBdr>
    </w:div>
    <w:div w:id="575363820">
      <w:bodyDiv w:val="1"/>
      <w:marLeft w:val="0"/>
      <w:marRight w:val="0"/>
      <w:marTop w:val="0"/>
      <w:marBottom w:val="0"/>
      <w:divBdr>
        <w:top w:val="none" w:sz="0" w:space="0" w:color="auto"/>
        <w:left w:val="none" w:sz="0" w:space="0" w:color="auto"/>
        <w:bottom w:val="none" w:sz="0" w:space="0" w:color="auto"/>
        <w:right w:val="none" w:sz="0" w:space="0" w:color="auto"/>
      </w:divBdr>
    </w:div>
    <w:div w:id="608902120">
      <w:bodyDiv w:val="1"/>
      <w:marLeft w:val="0"/>
      <w:marRight w:val="0"/>
      <w:marTop w:val="0"/>
      <w:marBottom w:val="0"/>
      <w:divBdr>
        <w:top w:val="none" w:sz="0" w:space="0" w:color="auto"/>
        <w:left w:val="none" w:sz="0" w:space="0" w:color="auto"/>
        <w:bottom w:val="none" w:sz="0" w:space="0" w:color="auto"/>
        <w:right w:val="none" w:sz="0" w:space="0" w:color="auto"/>
      </w:divBdr>
    </w:div>
    <w:div w:id="611057897">
      <w:bodyDiv w:val="1"/>
      <w:marLeft w:val="0"/>
      <w:marRight w:val="0"/>
      <w:marTop w:val="0"/>
      <w:marBottom w:val="0"/>
      <w:divBdr>
        <w:top w:val="none" w:sz="0" w:space="0" w:color="auto"/>
        <w:left w:val="none" w:sz="0" w:space="0" w:color="auto"/>
        <w:bottom w:val="none" w:sz="0" w:space="0" w:color="auto"/>
        <w:right w:val="none" w:sz="0" w:space="0" w:color="auto"/>
      </w:divBdr>
      <w:divsChild>
        <w:div w:id="1893150444">
          <w:marLeft w:val="0"/>
          <w:marRight w:val="0"/>
          <w:marTop w:val="0"/>
          <w:marBottom w:val="0"/>
          <w:divBdr>
            <w:top w:val="none" w:sz="0" w:space="0" w:color="auto"/>
            <w:left w:val="none" w:sz="0" w:space="0" w:color="auto"/>
            <w:bottom w:val="none" w:sz="0" w:space="0" w:color="auto"/>
            <w:right w:val="none" w:sz="0" w:space="0" w:color="auto"/>
          </w:divBdr>
          <w:divsChild>
            <w:div w:id="1112356744">
              <w:marLeft w:val="0"/>
              <w:marRight w:val="0"/>
              <w:marTop w:val="0"/>
              <w:marBottom w:val="0"/>
              <w:divBdr>
                <w:top w:val="none" w:sz="0" w:space="0" w:color="auto"/>
                <w:left w:val="none" w:sz="0" w:space="0" w:color="auto"/>
                <w:bottom w:val="none" w:sz="0" w:space="0" w:color="auto"/>
                <w:right w:val="none" w:sz="0" w:space="0" w:color="auto"/>
              </w:divBdr>
              <w:divsChild>
                <w:div w:id="841554437">
                  <w:marLeft w:val="0"/>
                  <w:marRight w:val="0"/>
                  <w:marTop w:val="0"/>
                  <w:marBottom w:val="0"/>
                  <w:divBdr>
                    <w:top w:val="none" w:sz="0" w:space="0" w:color="auto"/>
                    <w:left w:val="none" w:sz="0" w:space="0" w:color="auto"/>
                    <w:bottom w:val="none" w:sz="0" w:space="0" w:color="auto"/>
                    <w:right w:val="none" w:sz="0" w:space="0" w:color="auto"/>
                  </w:divBdr>
                  <w:divsChild>
                    <w:div w:id="166096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766939">
      <w:bodyDiv w:val="1"/>
      <w:marLeft w:val="0"/>
      <w:marRight w:val="0"/>
      <w:marTop w:val="0"/>
      <w:marBottom w:val="0"/>
      <w:divBdr>
        <w:top w:val="none" w:sz="0" w:space="0" w:color="auto"/>
        <w:left w:val="none" w:sz="0" w:space="0" w:color="auto"/>
        <w:bottom w:val="none" w:sz="0" w:space="0" w:color="auto"/>
        <w:right w:val="none" w:sz="0" w:space="0" w:color="auto"/>
      </w:divBdr>
    </w:div>
    <w:div w:id="717046041">
      <w:bodyDiv w:val="1"/>
      <w:marLeft w:val="0"/>
      <w:marRight w:val="0"/>
      <w:marTop w:val="0"/>
      <w:marBottom w:val="0"/>
      <w:divBdr>
        <w:top w:val="none" w:sz="0" w:space="0" w:color="auto"/>
        <w:left w:val="none" w:sz="0" w:space="0" w:color="auto"/>
        <w:bottom w:val="none" w:sz="0" w:space="0" w:color="auto"/>
        <w:right w:val="none" w:sz="0" w:space="0" w:color="auto"/>
      </w:divBdr>
    </w:div>
    <w:div w:id="735395462">
      <w:bodyDiv w:val="1"/>
      <w:marLeft w:val="0"/>
      <w:marRight w:val="0"/>
      <w:marTop w:val="0"/>
      <w:marBottom w:val="0"/>
      <w:divBdr>
        <w:top w:val="none" w:sz="0" w:space="0" w:color="auto"/>
        <w:left w:val="none" w:sz="0" w:space="0" w:color="auto"/>
        <w:bottom w:val="none" w:sz="0" w:space="0" w:color="auto"/>
        <w:right w:val="none" w:sz="0" w:space="0" w:color="auto"/>
      </w:divBdr>
    </w:div>
    <w:div w:id="745809818">
      <w:bodyDiv w:val="1"/>
      <w:marLeft w:val="0"/>
      <w:marRight w:val="0"/>
      <w:marTop w:val="0"/>
      <w:marBottom w:val="0"/>
      <w:divBdr>
        <w:top w:val="none" w:sz="0" w:space="0" w:color="auto"/>
        <w:left w:val="none" w:sz="0" w:space="0" w:color="auto"/>
        <w:bottom w:val="none" w:sz="0" w:space="0" w:color="auto"/>
        <w:right w:val="none" w:sz="0" w:space="0" w:color="auto"/>
      </w:divBdr>
    </w:div>
    <w:div w:id="775247122">
      <w:bodyDiv w:val="1"/>
      <w:marLeft w:val="0"/>
      <w:marRight w:val="0"/>
      <w:marTop w:val="0"/>
      <w:marBottom w:val="0"/>
      <w:divBdr>
        <w:top w:val="none" w:sz="0" w:space="0" w:color="auto"/>
        <w:left w:val="none" w:sz="0" w:space="0" w:color="auto"/>
        <w:bottom w:val="none" w:sz="0" w:space="0" w:color="auto"/>
        <w:right w:val="none" w:sz="0" w:space="0" w:color="auto"/>
      </w:divBdr>
    </w:div>
    <w:div w:id="809901636">
      <w:bodyDiv w:val="1"/>
      <w:marLeft w:val="0"/>
      <w:marRight w:val="0"/>
      <w:marTop w:val="0"/>
      <w:marBottom w:val="0"/>
      <w:divBdr>
        <w:top w:val="none" w:sz="0" w:space="0" w:color="auto"/>
        <w:left w:val="none" w:sz="0" w:space="0" w:color="auto"/>
        <w:bottom w:val="none" w:sz="0" w:space="0" w:color="auto"/>
        <w:right w:val="none" w:sz="0" w:space="0" w:color="auto"/>
      </w:divBdr>
    </w:div>
    <w:div w:id="812062545">
      <w:bodyDiv w:val="1"/>
      <w:marLeft w:val="0"/>
      <w:marRight w:val="0"/>
      <w:marTop w:val="0"/>
      <w:marBottom w:val="0"/>
      <w:divBdr>
        <w:top w:val="none" w:sz="0" w:space="0" w:color="auto"/>
        <w:left w:val="none" w:sz="0" w:space="0" w:color="auto"/>
        <w:bottom w:val="none" w:sz="0" w:space="0" w:color="auto"/>
        <w:right w:val="none" w:sz="0" w:space="0" w:color="auto"/>
      </w:divBdr>
    </w:div>
    <w:div w:id="828327519">
      <w:bodyDiv w:val="1"/>
      <w:marLeft w:val="0"/>
      <w:marRight w:val="0"/>
      <w:marTop w:val="0"/>
      <w:marBottom w:val="0"/>
      <w:divBdr>
        <w:top w:val="none" w:sz="0" w:space="0" w:color="auto"/>
        <w:left w:val="none" w:sz="0" w:space="0" w:color="auto"/>
        <w:bottom w:val="none" w:sz="0" w:space="0" w:color="auto"/>
        <w:right w:val="none" w:sz="0" w:space="0" w:color="auto"/>
      </w:divBdr>
    </w:div>
    <w:div w:id="1096170046">
      <w:bodyDiv w:val="1"/>
      <w:marLeft w:val="0"/>
      <w:marRight w:val="0"/>
      <w:marTop w:val="0"/>
      <w:marBottom w:val="0"/>
      <w:divBdr>
        <w:top w:val="none" w:sz="0" w:space="0" w:color="auto"/>
        <w:left w:val="none" w:sz="0" w:space="0" w:color="auto"/>
        <w:bottom w:val="none" w:sz="0" w:space="0" w:color="auto"/>
        <w:right w:val="none" w:sz="0" w:space="0" w:color="auto"/>
      </w:divBdr>
      <w:divsChild>
        <w:div w:id="1020351282">
          <w:marLeft w:val="0"/>
          <w:marRight w:val="0"/>
          <w:marTop w:val="0"/>
          <w:marBottom w:val="0"/>
          <w:divBdr>
            <w:top w:val="none" w:sz="0" w:space="0" w:color="auto"/>
            <w:left w:val="none" w:sz="0" w:space="0" w:color="auto"/>
            <w:bottom w:val="none" w:sz="0" w:space="0" w:color="auto"/>
            <w:right w:val="none" w:sz="0" w:space="0" w:color="auto"/>
          </w:divBdr>
          <w:divsChild>
            <w:div w:id="1309821432">
              <w:marLeft w:val="0"/>
              <w:marRight w:val="0"/>
              <w:marTop w:val="0"/>
              <w:marBottom w:val="0"/>
              <w:divBdr>
                <w:top w:val="none" w:sz="0" w:space="0" w:color="auto"/>
                <w:left w:val="none" w:sz="0" w:space="0" w:color="auto"/>
                <w:bottom w:val="none" w:sz="0" w:space="0" w:color="auto"/>
                <w:right w:val="none" w:sz="0" w:space="0" w:color="auto"/>
              </w:divBdr>
              <w:divsChild>
                <w:div w:id="810293438">
                  <w:marLeft w:val="0"/>
                  <w:marRight w:val="0"/>
                  <w:marTop w:val="0"/>
                  <w:marBottom w:val="0"/>
                  <w:divBdr>
                    <w:top w:val="none" w:sz="0" w:space="0" w:color="auto"/>
                    <w:left w:val="none" w:sz="0" w:space="0" w:color="auto"/>
                    <w:bottom w:val="none" w:sz="0" w:space="0" w:color="auto"/>
                    <w:right w:val="none" w:sz="0" w:space="0" w:color="auto"/>
                  </w:divBdr>
                  <w:divsChild>
                    <w:div w:id="1919248733">
                      <w:marLeft w:val="0"/>
                      <w:marRight w:val="0"/>
                      <w:marTop w:val="0"/>
                      <w:marBottom w:val="0"/>
                      <w:divBdr>
                        <w:top w:val="none" w:sz="0" w:space="0" w:color="auto"/>
                        <w:left w:val="none" w:sz="0" w:space="0" w:color="auto"/>
                        <w:bottom w:val="none" w:sz="0" w:space="0" w:color="auto"/>
                        <w:right w:val="none" w:sz="0" w:space="0" w:color="auto"/>
                      </w:divBdr>
                      <w:divsChild>
                        <w:div w:id="1752458647">
                          <w:marLeft w:val="0"/>
                          <w:marRight w:val="0"/>
                          <w:marTop w:val="0"/>
                          <w:marBottom w:val="0"/>
                          <w:divBdr>
                            <w:top w:val="none" w:sz="0" w:space="0" w:color="auto"/>
                            <w:left w:val="none" w:sz="0" w:space="0" w:color="auto"/>
                            <w:bottom w:val="none" w:sz="0" w:space="0" w:color="auto"/>
                            <w:right w:val="none" w:sz="0" w:space="0" w:color="auto"/>
                          </w:divBdr>
                          <w:divsChild>
                            <w:div w:id="1255700201">
                              <w:marLeft w:val="0"/>
                              <w:marRight w:val="0"/>
                              <w:marTop w:val="0"/>
                              <w:marBottom w:val="0"/>
                              <w:divBdr>
                                <w:top w:val="none" w:sz="0" w:space="0" w:color="auto"/>
                                <w:left w:val="none" w:sz="0" w:space="0" w:color="auto"/>
                                <w:bottom w:val="none" w:sz="0" w:space="0" w:color="auto"/>
                                <w:right w:val="none" w:sz="0" w:space="0" w:color="auto"/>
                              </w:divBdr>
                              <w:divsChild>
                                <w:div w:id="550581220">
                                  <w:marLeft w:val="0"/>
                                  <w:marRight w:val="0"/>
                                  <w:marTop w:val="0"/>
                                  <w:marBottom w:val="0"/>
                                  <w:divBdr>
                                    <w:top w:val="none" w:sz="0" w:space="0" w:color="auto"/>
                                    <w:left w:val="none" w:sz="0" w:space="0" w:color="auto"/>
                                    <w:bottom w:val="none" w:sz="0" w:space="0" w:color="auto"/>
                                    <w:right w:val="none" w:sz="0" w:space="0" w:color="auto"/>
                                  </w:divBdr>
                                  <w:divsChild>
                                    <w:div w:id="1329938293">
                                      <w:marLeft w:val="0"/>
                                      <w:marRight w:val="0"/>
                                      <w:marTop w:val="0"/>
                                      <w:marBottom w:val="0"/>
                                      <w:divBdr>
                                        <w:top w:val="none" w:sz="0" w:space="0" w:color="auto"/>
                                        <w:left w:val="none" w:sz="0" w:space="0" w:color="auto"/>
                                        <w:bottom w:val="none" w:sz="0" w:space="0" w:color="auto"/>
                                        <w:right w:val="none" w:sz="0" w:space="0" w:color="auto"/>
                                      </w:divBdr>
                                    </w:div>
                                    <w:div w:id="421802620">
                                      <w:marLeft w:val="0"/>
                                      <w:marRight w:val="0"/>
                                      <w:marTop w:val="0"/>
                                      <w:marBottom w:val="0"/>
                                      <w:divBdr>
                                        <w:top w:val="none" w:sz="0" w:space="0" w:color="auto"/>
                                        <w:left w:val="none" w:sz="0" w:space="0" w:color="auto"/>
                                        <w:bottom w:val="none" w:sz="0" w:space="0" w:color="auto"/>
                                        <w:right w:val="none" w:sz="0" w:space="0" w:color="auto"/>
                                      </w:divBdr>
                                    </w:div>
                                    <w:div w:id="1193954687">
                                      <w:marLeft w:val="0"/>
                                      <w:marRight w:val="0"/>
                                      <w:marTop w:val="0"/>
                                      <w:marBottom w:val="0"/>
                                      <w:divBdr>
                                        <w:top w:val="none" w:sz="0" w:space="0" w:color="auto"/>
                                        <w:left w:val="none" w:sz="0" w:space="0" w:color="auto"/>
                                        <w:bottom w:val="none" w:sz="0" w:space="0" w:color="auto"/>
                                        <w:right w:val="none" w:sz="0" w:space="0" w:color="auto"/>
                                      </w:divBdr>
                                    </w:div>
                                    <w:div w:id="79078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0656844">
      <w:bodyDiv w:val="1"/>
      <w:marLeft w:val="0"/>
      <w:marRight w:val="0"/>
      <w:marTop w:val="0"/>
      <w:marBottom w:val="0"/>
      <w:divBdr>
        <w:top w:val="none" w:sz="0" w:space="0" w:color="auto"/>
        <w:left w:val="none" w:sz="0" w:space="0" w:color="auto"/>
        <w:bottom w:val="none" w:sz="0" w:space="0" w:color="auto"/>
        <w:right w:val="none" w:sz="0" w:space="0" w:color="auto"/>
      </w:divBdr>
    </w:div>
    <w:div w:id="1161192918">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189221244">
      <w:bodyDiv w:val="1"/>
      <w:marLeft w:val="0"/>
      <w:marRight w:val="0"/>
      <w:marTop w:val="0"/>
      <w:marBottom w:val="0"/>
      <w:divBdr>
        <w:top w:val="none" w:sz="0" w:space="0" w:color="auto"/>
        <w:left w:val="none" w:sz="0" w:space="0" w:color="auto"/>
        <w:bottom w:val="none" w:sz="0" w:space="0" w:color="auto"/>
        <w:right w:val="none" w:sz="0" w:space="0" w:color="auto"/>
      </w:divBdr>
    </w:div>
    <w:div w:id="1205412179">
      <w:bodyDiv w:val="1"/>
      <w:marLeft w:val="0"/>
      <w:marRight w:val="0"/>
      <w:marTop w:val="0"/>
      <w:marBottom w:val="0"/>
      <w:divBdr>
        <w:top w:val="none" w:sz="0" w:space="0" w:color="auto"/>
        <w:left w:val="none" w:sz="0" w:space="0" w:color="auto"/>
        <w:bottom w:val="none" w:sz="0" w:space="0" w:color="auto"/>
        <w:right w:val="none" w:sz="0" w:space="0" w:color="auto"/>
      </w:divBdr>
    </w:div>
    <w:div w:id="1236041382">
      <w:bodyDiv w:val="1"/>
      <w:marLeft w:val="0"/>
      <w:marRight w:val="0"/>
      <w:marTop w:val="0"/>
      <w:marBottom w:val="0"/>
      <w:divBdr>
        <w:top w:val="none" w:sz="0" w:space="0" w:color="auto"/>
        <w:left w:val="none" w:sz="0" w:space="0" w:color="auto"/>
        <w:bottom w:val="none" w:sz="0" w:space="0" w:color="auto"/>
        <w:right w:val="none" w:sz="0" w:space="0" w:color="auto"/>
      </w:divBdr>
    </w:div>
    <w:div w:id="1333609710">
      <w:bodyDiv w:val="1"/>
      <w:marLeft w:val="0"/>
      <w:marRight w:val="0"/>
      <w:marTop w:val="0"/>
      <w:marBottom w:val="0"/>
      <w:divBdr>
        <w:top w:val="none" w:sz="0" w:space="0" w:color="auto"/>
        <w:left w:val="none" w:sz="0" w:space="0" w:color="auto"/>
        <w:bottom w:val="none" w:sz="0" w:space="0" w:color="auto"/>
        <w:right w:val="none" w:sz="0" w:space="0" w:color="auto"/>
      </w:divBdr>
      <w:divsChild>
        <w:div w:id="1329869269">
          <w:marLeft w:val="0"/>
          <w:marRight w:val="0"/>
          <w:marTop w:val="0"/>
          <w:marBottom w:val="0"/>
          <w:divBdr>
            <w:top w:val="none" w:sz="0" w:space="0" w:color="auto"/>
            <w:left w:val="none" w:sz="0" w:space="0" w:color="auto"/>
            <w:bottom w:val="none" w:sz="0" w:space="0" w:color="auto"/>
            <w:right w:val="none" w:sz="0" w:space="0" w:color="auto"/>
          </w:divBdr>
          <w:divsChild>
            <w:div w:id="1764301204">
              <w:marLeft w:val="0"/>
              <w:marRight w:val="0"/>
              <w:marTop w:val="0"/>
              <w:marBottom w:val="0"/>
              <w:divBdr>
                <w:top w:val="none" w:sz="0" w:space="0" w:color="auto"/>
                <w:left w:val="none" w:sz="0" w:space="0" w:color="auto"/>
                <w:bottom w:val="none" w:sz="0" w:space="0" w:color="auto"/>
                <w:right w:val="none" w:sz="0" w:space="0" w:color="auto"/>
              </w:divBdr>
              <w:divsChild>
                <w:div w:id="1090002595">
                  <w:marLeft w:val="0"/>
                  <w:marRight w:val="0"/>
                  <w:marTop w:val="0"/>
                  <w:marBottom w:val="0"/>
                  <w:divBdr>
                    <w:top w:val="none" w:sz="0" w:space="0" w:color="auto"/>
                    <w:left w:val="none" w:sz="0" w:space="0" w:color="auto"/>
                    <w:bottom w:val="none" w:sz="0" w:space="0" w:color="auto"/>
                    <w:right w:val="none" w:sz="0" w:space="0" w:color="auto"/>
                  </w:divBdr>
                  <w:divsChild>
                    <w:div w:id="439878624">
                      <w:marLeft w:val="0"/>
                      <w:marRight w:val="0"/>
                      <w:marTop w:val="0"/>
                      <w:marBottom w:val="0"/>
                      <w:divBdr>
                        <w:top w:val="none" w:sz="0" w:space="0" w:color="auto"/>
                        <w:left w:val="none" w:sz="0" w:space="0" w:color="auto"/>
                        <w:bottom w:val="none" w:sz="0" w:space="0" w:color="auto"/>
                        <w:right w:val="none" w:sz="0" w:space="0" w:color="auto"/>
                      </w:divBdr>
                      <w:divsChild>
                        <w:div w:id="1075400326">
                          <w:marLeft w:val="0"/>
                          <w:marRight w:val="0"/>
                          <w:marTop w:val="0"/>
                          <w:marBottom w:val="0"/>
                          <w:divBdr>
                            <w:top w:val="none" w:sz="0" w:space="0" w:color="auto"/>
                            <w:left w:val="none" w:sz="0" w:space="0" w:color="auto"/>
                            <w:bottom w:val="none" w:sz="0" w:space="0" w:color="auto"/>
                            <w:right w:val="none" w:sz="0" w:space="0" w:color="auto"/>
                          </w:divBdr>
                          <w:divsChild>
                            <w:div w:id="372703741">
                              <w:marLeft w:val="0"/>
                              <w:marRight w:val="0"/>
                              <w:marTop w:val="0"/>
                              <w:marBottom w:val="0"/>
                              <w:divBdr>
                                <w:top w:val="none" w:sz="0" w:space="0" w:color="auto"/>
                                <w:left w:val="none" w:sz="0" w:space="0" w:color="auto"/>
                                <w:bottom w:val="none" w:sz="0" w:space="0" w:color="auto"/>
                                <w:right w:val="none" w:sz="0" w:space="0" w:color="auto"/>
                              </w:divBdr>
                              <w:divsChild>
                                <w:div w:id="1388140080">
                                  <w:marLeft w:val="0"/>
                                  <w:marRight w:val="0"/>
                                  <w:marTop w:val="0"/>
                                  <w:marBottom w:val="0"/>
                                  <w:divBdr>
                                    <w:top w:val="none" w:sz="0" w:space="0" w:color="auto"/>
                                    <w:left w:val="none" w:sz="0" w:space="0" w:color="auto"/>
                                    <w:bottom w:val="none" w:sz="0" w:space="0" w:color="auto"/>
                                    <w:right w:val="none" w:sz="0" w:space="0" w:color="auto"/>
                                  </w:divBdr>
                                  <w:divsChild>
                                    <w:div w:id="1714502212">
                                      <w:marLeft w:val="0"/>
                                      <w:marRight w:val="0"/>
                                      <w:marTop w:val="0"/>
                                      <w:marBottom w:val="0"/>
                                      <w:divBdr>
                                        <w:top w:val="none" w:sz="0" w:space="0" w:color="auto"/>
                                        <w:left w:val="none" w:sz="0" w:space="0" w:color="auto"/>
                                        <w:bottom w:val="none" w:sz="0" w:space="0" w:color="auto"/>
                                        <w:right w:val="none" w:sz="0" w:space="0" w:color="auto"/>
                                      </w:divBdr>
                                    </w:div>
                                    <w:div w:id="883098865">
                                      <w:marLeft w:val="0"/>
                                      <w:marRight w:val="0"/>
                                      <w:marTop w:val="0"/>
                                      <w:marBottom w:val="0"/>
                                      <w:divBdr>
                                        <w:top w:val="none" w:sz="0" w:space="0" w:color="auto"/>
                                        <w:left w:val="none" w:sz="0" w:space="0" w:color="auto"/>
                                        <w:bottom w:val="none" w:sz="0" w:space="0" w:color="auto"/>
                                        <w:right w:val="none" w:sz="0" w:space="0" w:color="auto"/>
                                      </w:divBdr>
                                    </w:div>
                                    <w:div w:id="453326093">
                                      <w:marLeft w:val="0"/>
                                      <w:marRight w:val="0"/>
                                      <w:marTop w:val="0"/>
                                      <w:marBottom w:val="0"/>
                                      <w:divBdr>
                                        <w:top w:val="none" w:sz="0" w:space="0" w:color="auto"/>
                                        <w:left w:val="none" w:sz="0" w:space="0" w:color="auto"/>
                                        <w:bottom w:val="none" w:sz="0" w:space="0" w:color="auto"/>
                                        <w:right w:val="none" w:sz="0" w:space="0" w:color="auto"/>
                                      </w:divBdr>
                                    </w:div>
                                    <w:div w:id="960959165">
                                      <w:marLeft w:val="0"/>
                                      <w:marRight w:val="0"/>
                                      <w:marTop w:val="0"/>
                                      <w:marBottom w:val="0"/>
                                      <w:divBdr>
                                        <w:top w:val="none" w:sz="0" w:space="0" w:color="auto"/>
                                        <w:left w:val="none" w:sz="0" w:space="0" w:color="auto"/>
                                        <w:bottom w:val="none" w:sz="0" w:space="0" w:color="auto"/>
                                        <w:right w:val="none" w:sz="0" w:space="0" w:color="auto"/>
                                      </w:divBdr>
                                    </w:div>
                                    <w:div w:id="184755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8992839">
      <w:bodyDiv w:val="1"/>
      <w:marLeft w:val="0"/>
      <w:marRight w:val="0"/>
      <w:marTop w:val="0"/>
      <w:marBottom w:val="0"/>
      <w:divBdr>
        <w:top w:val="none" w:sz="0" w:space="0" w:color="auto"/>
        <w:left w:val="none" w:sz="0" w:space="0" w:color="auto"/>
        <w:bottom w:val="none" w:sz="0" w:space="0" w:color="auto"/>
        <w:right w:val="none" w:sz="0" w:space="0" w:color="auto"/>
      </w:divBdr>
    </w:div>
    <w:div w:id="1412850488">
      <w:bodyDiv w:val="1"/>
      <w:marLeft w:val="0"/>
      <w:marRight w:val="0"/>
      <w:marTop w:val="0"/>
      <w:marBottom w:val="0"/>
      <w:divBdr>
        <w:top w:val="none" w:sz="0" w:space="0" w:color="auto"/>
        <w:left w:val="none" w:sz="0" w:space="0" w:color="auto"/>
        <w:bottom w:val="none" w:sz="0" w:space="0" w:color="auto"/>
        <w:right w:val="none" w:sz="0" w:space="0" w:color="auto"/>
      </w:divBdr>
    </w:div>
    <w:div w:id="1433623727">
      <w:bodyDiv w:val="1"/>
      <w:marLeft w:val="0"/>
      <w:marRight w:val="0"/>
      <w:marTop w:val="0"/>
      <w:marBottom w:val="0"/>
      <w:divBdr>
        <w:top w:val="none" w:sz="0" w:space="0" w:color="auto"/>
        <w:left w:val="none" w:sz="0" w:space="0" w:color="auto"/>
        <w:bottom w:val="none" w:sz="0" w:space="0" w:color="auto"/>
        <w:right w:val="none" w:sz="0" w:space="0" w:color="auto"/>
      </w:divBdr>
    </w:div>
    <w:div w:id="1454709216">
      <w:bodyDiv w:val="1"/>
      <w:marLeft w:val="0"/>
      <w:marRight w:val="0"/>
      <w:marTop w:val="0"/>
      <w:marBottom w:val="0"/>
      <w:divBdr>
        <w:top w:val="none" w:sz="0" w:space="0" w:color="auto"/>
        <w:left w:val="none" w:sz="0" w:space="0" w:color="auto"/>
        <w:bottom w:val="none" w:sz="0" w:space="0" w:color="auto"/>
        <w:right w:val="none" w:sz="0" w:space="0" w:color="auto"/>
      </w:divBdr>
    </w:div>
    <w:div w:id="1516116995">
      <w:bodyDiv w:val="1"/>
      <w:marLeft w:val="0"/>
      <w:marRight w:val="0"/>
      <w:marTop w:val="0"/>
      <w:marBottom w:val="0"/>
      <w:divBdr>
        <w:top w:val="none" w:sz="0" w:space="0" w:color="auto"/>
        <w:left w:val="none" w:sz="0" w:space="0" w:color="auto"/>
        <w:bottom w:val="none" w:sz="0" w:space="0" w:color="auto"/>
        <w:right w:val="none" w:sz="0" w:space="0" w:color="auto"/>
      </w:divBdr>
    </w:div>
    <w:div w:id="1548301189">
      <w:bodyDiv w:val="1"/>
      <w:marLeft w:val="0"/>
      <w:marRight w:val="0"/>
      <w:marTop w:val="0"/>
      <w:marBottom w:val="0"/>
      <w:divBdr>
        <w:top w:val="none" w:sz="0" w:space="0" w:color="auto"/>
        <w:left w:val="none" w:sz="0" w:space="0" w:color="auto"/>
        <w:bottom w:val="none" w:sz="0" w:space="0" w:color="auto"/>
        <w:right w:val="none" w:sz="0" w:space="0" w:color="auto"/>
      </w:divBdr>
    </w:div>
    <w:div w:id="1585609958">
      <w:bodyDiv w:val="1"/>
      <w:marLeft w:val="0"/>
      <w:marRight w:val="0"/>
      <w:marTop w:val="0"/>
      <w:marBottom w:val="0"/>
      <w:divBdr>
        <w:top w:val="none" w:sz="0" w:space="0" w:color="auto"/>
        <w:left w:val="none" w:sz="0" w:space="0" w:color="auto"/>
        <w:bottom w:val="none" w:sz="0" w:space="0" w:color="auto"/>
        <w:right w:val="none" w:sz="0" w:space="0" w:color="auto"/>
      </w:divBdr>
    </w:div>
    <w:div w:id="1609967484">
      <w:bodyDiv w:val="1"/>
      <w:marLeft w:val="0"/>
      <w:marRight w:val="0"/>
      <w:marTop w:val="0"/>
      <w:marBottom w:val="0"/>
      <w:divBdr>
        <w:top w:val="none" w:sz="0" w:space="0" w:color="auto"/>
        <w:left w:val="none" w:sz="0" w:space="0" w:color="auto"/>
        <w:bottom w:val="none" w:sz="0" w:space="0" w:color="auto"/>
        <w:right w:val="none" w:sz="0" w:space="0" w:color="auto"/>
      </w:divBdr>
      <w:divsChild>
        <w:div w:id="129566119">
          <w:marLeft w:val="0"/>
          <w:marRight w:val="0"/>
          <w:marTop w:val="0"/>
          <w:marBottom w:val="0"/>
          <w:divBdr>
            <w:top w:val="none" w:sz="0" w:space="0" w:color="auto"/>
            <w:left w:val="none" w:sz="0" w:space="0" w:color="auto"/>
            <w:bottom w:val="none" w:sz="0" w:space="0" w:color="auto"/>
            <w:right w:val="none" w:sz="0" w:space="0" w:color="auto"/>
          </w:divBdr>
          <w:divsChild>
            <w:div w:id="1389182303">
              <w:marLeft w:val="0"/>
              <w:marRight w:val="0"/>
              <w:marTop w:val="0"/>
              <w:marBottom w:val="0"/>
              <w:divBdr>
                <w:top w:val="none" w:sz="0" w:space="0" w:color="auto"/>
                <w:left w:val="none" w:sz="0" w:space="0" w:color="auto"/>
                <w:bottom w:val="none" w:sz="0" w:space="0" w:color="auto"/>
                <w:right w:val="none" w:sz="0" w:space="0" w:color="auto"/>
              </w:divBdr>
              <w:divsChild>
                <w:div w:id="1662736839">
                  <w:marLeft w:val="0"/>
                  <w:marRight w:val="0"/>
                  <w:marTop w:val="0"/>
                  <w:marBottom w:val="0"/>
                  <w:divBdr>
                    <w:top w:val="none" w:sz="0" w:space="0" w:color="auto"/>
                    <w:left w:val="none" w:sz="0" w:space="0" w:color="auto"/>
                    <w:bottom w:val="none" w:sz="0" w:space="0" w:color="auto"/>
                    <w:right w:val="none" w:sz="0" w:space="0" w:color="auto"/>
                  </w:divBdr>
                  <w:divsChild>
                    <w:div w:id="1740012812">
                      <w:marLeft w:val="0"/>
                      <w:marRight w:val="0"/>
                      <w:marTop w:val="0"/>
                      <w:marBottom w:val="0"/>
                      <w:divBdr>
                        <w:top w:val="none" w:sz="0" w:space="0" w:color="auto"/>
                        <w:left w:val="none" w:sz="0" w:space="0" w:color="auto"/>
                        <w:bottom w:val="none" w:sz="0" w:space="0" w:color="auto"/>
                        <w:right w:val="none" w:sz="0" w:space="0" w:color="auto"/>
                      </w:divBdr>
                      <w:divsChild>
                        <w:div w:id="1901592939">
                          <w:marLeft w:val="0"/>
                          <w:marRight w:val="0"/>
                          <w:marTop w:val="0"/>
                          <w:marBottom w:val="0"/>
                          <w:divBdr>
                            <w:top w:val="none" w:sz="0" w:space="0" w:color="auto"/>
                            <w:left w:val="none" w:sz="0" w:space="0" w:color="auto"/>
                            <w:bottom w:val="none" w:sz="0" w:space="0" w:color="auto"/>
                            <w:right w:val="none" w:sz="0" w:space="0" w:color="auto"/>
                          </w:divBdr>
                          <w:divsChild>
                            <w:div w:id="911162508">
                              <w:marLeft w:val="0"/>
                              <w:marRight w:val="0"/>
                              <w:marTop w:val="0"/>
                              <w:marBottom w:val="0"/>
                              <w:divBdr>
                                <w:top w:val="none" w:sz="0" w:space="0" w:color="auto"/>
                                <w:left w:val="none" w:sz="0" w:space="0" w:color="auto"/>
                                <w:bottom w:val="none" w:sz="0" w:space="0" w:color="auto"/>
                                <w:right w:val="none" w:sz="0" w:space="0" w:color="auto"/>
                              </w:divBdr>
                              <w:divsChild>
                                <w:div w:id="50286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3557845">
      <w:bodyDiv w:val="1"/>
      <w:marLeft w:val="0"/>
      <w:marRight w:val="0"/>
      <w:marTop w:val="0"/>
      <w:marBottom w:val="0"/>
      <w:divBdr>
        <w:top w:val="none" w:sz="0" w:space="0" w:color="auto"/>
        <w:left w:val="none" w:sz="0" w:space="0" w:color="auto"/>
        <w:bottom w:val="none" w:sz="0" w:space="0" w:color="auto"/>
        <w:right w:val="none" w:sz="0" w:space="0" w:color="auto"/>
      </w:divBdr>
    </w:div>
    <w:div w:id="1746145992">
      <w:bodyDiv w:val="1"/>
      <w:marLeft w:val="0"/>
      <w:marRight w:val="0"/>
      <w:marTop w:val="0"/>
      <w:marBottom w:val="0"/>
      <w:divBdr>
        <w:top w:val="none" w:sz="0" w:space="0" w:color="auto"/>
        <w:left w:val="none" w:sz="0" w:space="0" w:color="auto"/>
        <w:bottom w:val="none" w:sz="0" w:space="0" w:color="auto"/>
        <w:right w:val="none" w:sz="0" w:space="0" w:color="auto"/>
      </w:divBdr>
    </w:div>
    <w:div w:id="1768161632">
      <w:bodyDiv w:val="1"/>
      <w:marLeft w:val="0"/>
      <w:marRight w:val="0"/>
      <w:marTop w:val="0"/>
      <w:marBottom w:val="0"/>
      <w:divBdr>
        <w:top w:val="none" w:sz="0" w:space="0" w:color="auto"/>
        <w:left w:val="none" w:sz="0" w:space="0" w:color="auto"/>
        <w:bottom w:val="none" w:sz="0" w:space="0" w:color="auto"/>
        <w:right w:val="none" w:sz="0" w:space="0" w:color="auto"/>
      </w:divBdr>
    </w:div>
    <w:div w:id="1788544453">
      <w:bodyDiv w:val="1"/>
      <w:marLeft w:val="0"/>
      <w:marRight w:val="0"/>
      <w:marTop w:val="0"/>
      <w:marBottom w:val="0"/>
      <w:divBdr>
        <w:top w:val="none" w:sz="0" w:space="0" w:color="auto"/>
        <w:left w:val="none" w:sz="0" w:space="0" w:color="auto"/>
        <w:bottom w:val="none" w:sz="0" w:space="0" w:color="auto"/>
        <w:right w:val="none" w:sz="0" w:space="0" w:color="auto"/>
      </w:divBdr>
    </w:div>
    <w:div w:id="1796412047">
      <w:bodyDiv w:val="1"/>
      <w:marLeft w:val="0"/>
      <w:marRight w:val="0"/>
      <w:marTop w:val="0"/>
      <w:marBottom w:val="0"/>
      <w:divBdr>
        <w:top w:val="none" w:sz="0" w:space="0" w:color="auto"/>
        <w:left w:val="none" w:sz="0" w:space="0" w:color="auto"/>
        <w:bottom w:val="none" w:sz="0" w:space="0" w:color="auto"/>
        <w:right w:val="none" w:sz="0" w:space="0" w:color="auto"/>
      </w:divBdr>
    </w:div>
    <w:div w:id="1879586195">
      <w:bodyDiv w:val="1"/>
      <w:marLeft w:val="0"/>
      <w:marRight w:val="0"/>
      <w:marTop w:val="0"/>
      <w:marBottom w:val="0"/>
      <w:divBdr>
        <w:top w:val="none" w:sz="0" w:space="0" w:color="auto"/>
        <w:left w:val="none" w:sz="0" w:space="0" w:color="auto"/>
        <w:bottom w:val="none" w:sz="0" w:space="0" w:color="auto"/>
        <w:right w:val="none" w:sz="0" w:space="0" w:color="auto"/>
      </w:divBdr>
    </w:div>
    <w:div w:id="1936747639">
      <w:bodyDiv w:val="1"/>
      <w:marLeft w:val="0"/>
      <w:marRight w:val="0"/>
      <w:marTop w:val="0"/>
      <w:marBottom w:val="0"/>
      <w:divBdr>
        <w:top w:val="none" w:sz="0" w:space="0" w:color="auto"/>
        <w:left w:val="none" w:sz="0" w:space="0" w:color="auto"/>
        <w:bottom w:val="none" w:sz="0" w:space="0" w:color="auto"/>
        <w:right w:val="none" w:sz="0" w:space="0" w:color="auto"/>
      </w:divBdr>
    </w:div>
    <w:div w:id="1999310943">
      <w:bodyDiv w:val="1"/>
      <w:marLeft w:val="0"/>
      <w:marRight w:val="0"/>
      <w:marTop w:val="0"/>
      <w:marBottom w:val="0"/>
      <w:divBdr>
        <w:top w:val="none" w:sz="0" w:space="0" w:color="auto"/>
        <w:left w:val="none" w:sz="0" w:space="0" w:color="auto"/>
        <w:bottom w:val="none" w:sz="0" w:space="0" w:color="auto"/>
        <w:right w:val="none" w:sz="0" w:space="0" w:color="auto"/>
      </w:divBdr>
    </w:div>
    <w:div w:id="2002611780">
      <w:bodyDiv w:val="1"/>
      <w:marLeft w:val="0"/>
      <w:marRight w:val="0"/>
      <w:marTop w:val="0"/>
      <w:marBottom w:val="0"/>
      <w:divBdr>
        <w:top w:val="none" w:sz="0" w:space="0" w:color="auto"/>
        <w:left w:val="none" w:sz="0" w:space="0" w:color="auto"/>
        <w:bottom w:val="none" w:sz="0" w:space="0" w:color="auto"/>
        <w:right w:val="none" w:sz="0" w:space="0" w:color="auto"/>
      </w:divBdr>
    </w:div>
    <w:div w:id="2012564223">
      <w:bodyDiv w:val="1"/>
      <w:marLeft w:val="0"/>
      <w:marRight w:val="0"/>
      <w:marTop w:val="0"/>
      <w:marBottom w:val="0"/>
      <w:divBdr>
        <w:top w:val="none" w:sz="0" w:space="0" w:color="auto"/>
        <w:left w:val="none" w:sz="0" w:space="0" w:color="auto"/>
        <w:bottom w:val="none" w:sz="0" w:space="0" w:color="auto"/>
        <w:right w:val="none" w:sz="0" w:space="0" w:color="auto"/>
      </w:divBdr>
    </w:div>
    <w:div w:id="2055152704">
      <w:bodyDiv w:val="1"/>
      <w:marLeft w:val="0"/>
      <w:marRight w:val="0"/>
      <w:marTop w:val="0"/>
      <w:marBottom w:val="0"/>
      <w:divBdr>
        <w:top w:val="none" w:sz="0" w:space="0" w:color="auto"/>
        <w:left w:val="none" w:sz="0" w:space="0" w:color="auto"/>
        <w:bottom w:val="none" w:sz="0" w:space="0" w:color="auto"/>
        <w:right w:val="none" w:sz="0" w:space="0" w:color="auto"/>
      </w:divBdr>
    </w:div>
    <w:div w:id="208811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ADBD7B0-9A86-4D3F-9E38-745189FD1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1245</TotalTime>
  <Pages>8</Pages>
  <Words>11608</Words>
  <Characters>6618</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Eksāmens</dc:creator>
  <cp:keywords/>
  <dc:description/>
  <cp:lastModifiedBy>Ojārs</cp:lastModifiedBy>
  <cp:revision>175</cp:revision>
  <dcterms:created xsi:type="dcterms:W3CDTF">2019-02-17T13:33:00Z</dcterms:created>
  <dcterms:modified xsi:type="dcterms:W3CDTF">2019-11-12T18:28:00Z</dcterms:modified>
</cp:coreProperties>
</file>